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017FA8" w:rsidRPr="000127F9" w:rsidRDefault="00017FA8" w:rsidP="00017FA8">
      <w:pPr>
        <w:spacing w:before="0"/>
        <w:jc w:val="right"/>
        <w:rPr>
          <w:ins w:id="0" w:author="Наталья Александровна Кузьмичёва" w:date="2015-12-08T17:00:00Z"/>
          <w:rFonts w:ascii="Times New Roman" w:hAnsi="Times New Roman"/>
          <w:b/>
          <w:sz w:val="24"/>
        </w:rPr>
      </w:pPr>
    </w:p>
    <w:tbl>
      <w:tblPr>
        <w:tblW w:w="10206" w:type="dxa"/>
        <w:tblInd w:w="108" w:type="dxa"/>
        <w:tblLook w:val="01E0" w:firstRow="1" w:lastRow="1" w:firstColumn="1" w:lastColumn="1" w:noHBand="0" w:noVBand="0"/>
      </w:tblPr>
      <w:tblGrid>
        <w:gridCol w:w="5103"/>
        <w:gridCol w:w="5103"/>
      </w:tblGrid>
      <w:tr w:rsidR="00474D9C" w:rsidRPr="00474D9C" w:rsidTr="00436FAF">
        <w:trPr>
          <w:trHeight w:val="369"/>
          <w:ins w:id="1" w:author="Наталья Александровна Кузьмичёва" w:date="2015-12-08T17:00:00Z"/>
        </w:trPr>
        <w:tc>
          <w:tcPr>
            <w:tcW w:w="5103" w:type="dxa"/>
          </w:tcPr>
          <w:p w:rsidR="00017FA8" w:rsidRPr="00474D9C" w:rsidRDefault="00017FA8" w:rsidP="00436FAF">
            <w:pPr>
              <w:tabs>
                <w:tab w:val="left" w:pos="4606"/>
              </w:tabs>
              <w:spacing w:before="0"/>
              <w:jc w:val="both"/>
              <w:rPr>
                <w:ins w:id="2" w:author="Наталья Александровна Кузьмичёва" w:date="2015-12-08T17:00:00Z"/>
                <w:rFonts w:ascii="Times New Roman" w:hAnsi="Times New Roman"/>
                <w:sz w:val="24"/>
              </w:rPr>
            </w:pPr>
          </w:p>
        </w:tc>
        <w:tc>
          <w:tcPr>
            <w:tcW w:w="5103" w:type="dxa"/>
          </w:tcPr>
          <w:p w:rsidR="00017FA8" w:rsidRPr="00474D9C" w:rsidRDefault="00017FA8" w:rsidP="00436FAF">
            <w:pPr>
              <w:spacing w:before="0"/>
              <w:jc w:val="both"/>
              <w:rPr>
                <w:ins w:id="3" w:author="Наталья Александровна Кузьмичёва" w:date="2015-12-08T17:00:00Z"/>
                <w:rFonts w:ascii="Times New Roman" w:hAnsi="Times New Roman"/>
                <w:sz w:val="24"/>
              </w:rPr>
            </w:pPr>
            <w:ins w:id="4" w:author="Наталья Александровна Кузьмичёва" w:date="2015-12-08T17:00:00Z">
              <w:r w:rsidRPr="00474D9C">
                <w:rPr>
                  <w:rFonts w:ascii="Times New Roman" w:hAnsi="Times New Roman"/>
                  <w:sz w:val="24"/>
                </w:rPr>
                <w:t>УТВЕРЖДЕНО</w:t>
              </w:r>
            </w:ins>
          </w:p>
        </w:tc>
      </w:tr>
      <w:tr w:rsidR="00474D9C" w:rsidRPr="00474D9C" w:rsidTr="00436FAF">
        <w:trPr>
          <w:trHeight w:val="369"/>
          <w:ins w:id="5" w:author="Наталья Александровна Кузьмичёва" w:date="2015-12-08T17:00:00Z"/>
        </w:trPr>
        <w:tc>
          <w:tcPr>
            <w:tcW w:w="5103" w:type="dxa"/>
          </w:tcPr>
          <w:p w:rsidR="00017FA8" w:rsidRPr="00474D9C" w:rsidRDefault="00017FA8" w:rsidP="00436FAF">
            <w:pPr>
              <w:spacing w:before="0"/>
              <w:jc w:val="both"/>
              <w:rPr>
                <w:ins w:id="6" w:author="Наталья Александровна Кузьмичёва" w:date="2015-12-08T17:00:00Z"/>
                <w:rFonts w:ascii="Times New Roman" w:hAnsi="Times New Roman"/>
                <w:sz w:val="24"/>
              </w:rPr>
            </w:pPr>
          </w:p>
        </w:tc>
        <w:tc>
          <w:tcPr>
            <w:tcW w:w="5103" w:type="dxa"/>
          </w:tcPr>
          <w:p w:rsidR="00017FA8" w:rsidRPr="00474D9C" w:rsidRDefault="00017FA8" w:rsidP="00436FAF">
            <w:pPr>
              <w:spacing w:before="0"/>
              <w:jc w:val="both"/>
              <w:rPr>
                <w:ins w:id="7" w:author="Наталья Александровна Кузьмичёва" w:date="2015-12-08T17:00:00Z"/>
                <w:rFonts w:ascii="Times New Roman" w:hAnsi="Times New Roman"/>
                <w:sz w:val="24"/>
              </w:rPr>
            </w:pPr>
            <w:ins w:id="8" w:author="Наталья Александровна Кузьмичёва" w:date="2015-12-08T17:00:00Z">
              <w:r w:rsidRPr="00474D9C">
                <w:rPr>
                  <w:rFonts w:ascii="Times New Roman" w:hAnsi="Times New Roman"/>
                  <w:sz w:val="24"/>
                </w:rPr>
                <w:t>решением Тендерной комиссии</w:t>
              </w:r>
            </w:ins>
          </w:p>
        </w:tc>
      </w:tr>
      <w:tr w:rsidR="00474D9C" w:rsidRPr="00474D9C" w:rsidTr="00436FAF">
        <w:trPr>
          <w:trHeight w:val="391"/>
          <w:ins w:id="9" w:author="Наталья Александровна Кузьмичёва" w:date="2015-12-08T17:00:00Z"/>
        </w:trPr>
        <w:tc>
          <w:tcPr>
            <w:tcW w:w="5103" w:type="dxa"/>
          </w:tcPr>
          <w:p w:rsidR="00017FA8" w:rsidRPr="00474D9C" w:rsidRDefault="00017FA8" w:rsidP="00436FAF">
            <w:pPr>
              <w:spacing w:before="0"/>
              <w:jc w:val="both"/>
              <w:rPr>
                <w:ins w:id="10" w:author="Наталья Александровна Кузьмичёва" w:date="2015-12-08T17:00:00Z"/>
                <w:rFonts w:ascii="Times New Roman" w:hAnsi="Times New Roman"/>
                <w:sz w:val="24"/>
              </w:rPr>
            </w:pPr>
          </w:p>
        </w:tc>
        <w:tc>
          <w:tcPr>
            <w:tcW w:w="5103" w:type="dxa"/>
          </w:tcPr>
          <w:p w:rsidR="00017FA8" w:rsidRPr="00474D9C" w:rsidRDefault="00017FA8" w:rsidP="00017FA8">
            <w:pPr>
              <w:spacing w:before="0"/>
              <w:jc w:val="both"/>
              <w:rPr>
                <w:ins w:id="11" w:author="Наталья Александровна Кузьмичёва" w:date="2015-12-08T17:00:00Z"/>
                <w:rFonts w:ascii="Times New Roman" w:hAnsi="Times New Roman"/>
                <w:sz w:val="24"/>
              </w:rPr>
            </w:pPr>
            <w:ins w:id="12" w:author="Наталья Александровна Кузьмичёва" w:date="2015-12-08T17:00:00Z">
              <w:r w:rsidRPr="00474D9C">
                <w:rPr>
                  <w:rFonts w:ascii="Times New Roman" w:hAnsi="Times New Roman"/>
                  <w:sz w:val="24"/>
                </w:rPr>
                <w:t>Протокол  № ___637______</w:t>
              </w:r>
            </w:ins>
          </w:p>
        </w:tc>
      </w:tr>
      <w:tr w:rsidR="00017FA8" w:rsidRPr="00474D9C" w:rsidTr="00436FAF">
        <w:trPr>
          <w:trHeight w:val="391"/>
          <w:ins w:id="13" w:author="Наталья Александровна Кузьмичёва" w:date="2015-12-08T17:00:00Z"/>
        </w:trPr>
        <w:tc>
          <w:tcPr>
            <w:tcW w:w="5103" w:type="dxa"/>
          </w:tcPr>
          <w:p w:rsidR="00017FA8" w:rsidRPr="00474D9C" w:rsidRDefault="00017FA8" w:rsidP="00436FAF">
            <w:pPr>
              <w:spacing w:before="0"/>
              <w:jc w:val="both"/>
              <w:rPr>
                <w:ins w:id="14" w:author="Наталья Александровна Кузьмичёва" w:date="2015-12-08T17:00:00Z"/>
                <w:rFonts w:ascii="Times New Roman" w:hAnsi="Times New Roman"/>
                <w:sz w:val="24"/>
              </w:rPr>
            </w:pPr>
          </w:p>
        </w:tc>
        <w:tc>
          <w:tcPr>
            <w:tcW w:w="5103" w:type="dxa"/>
          </w:tcPr>
          <w:p w:rsidR="00017FA8" w:rsidRPr="00474D9C" w:rsidRDefault="00017FA8" w:rsidP="00436FAF">
            <w:pPr>
              <w:spacing w:before="0"/>
              <w:jc w:val="both"/>
              <w:rPr>
                <w:ins w:id="15" w:author="Наталья Александровна Кузьмичёва" w:date="2015-12-08T17:00:00Z"/>
                <w:rFonts w:ascii="Times New Roman" w:hAnsi="Times New Roman"/>
                <w:sz w:val="24"/>
              </w:rPr>
            </w:pPr>
            <w:ins w:id="16" w:author="Наталья Александровна Кузьмичёва" w:date="2015-12-08T17:00:00Z">
              <w:r w:rsidRPr="00474D9C">
                <w:rPr>
                  <w:rFonts w:ascii="Times New Roman" w:hAnsi="Times New Roman"/>
                  <w:sz w:val="24"/>
                </w:rPr>
                <w:t>«_</w:t>
              </w:r>
              <w:r w:rsidRPr="00474D9C">
                <w:rPr>
                  <w:rFonts w:ascii="Times New Roman" w:hAnsi="Times New Roman"/>
                  <w:sz w:val="24"/>
                  <w:lang w:val="en-US"/>
                </w:rPr>
                <w:t>0</w:t>
              </w:r>
              <w:r w:rsidRPr="00474D9C">
                <w:rPr>
                  <w:rFonts w:ascii="Times New Roman" w:hAnsi="Times New Roman"/>
                  <w:sz w:val="24"/>
                </w:rPr>
                <w:t xml:space="preserve">9_» ___12______  </w:t>
              </w:r>
              <w:r w:rsidRPr="00474D9C">
                <w:rPr>
                  <w:rFonts w:ascii="Times New Roman" w:hAnsi="Times New Roman"/>
                  <w:sz w:val="24"/>
                  <w:lang w:val="en-US"/>
                </w:rPr>
                <w:t>2015</w:t>
              </w:r>
              <w:r w:rsidRPr="00474D9C">
                <w:rPr>
                  <w:rFonts w:ascii="Times New Roman" w:hAnsi="Times New Roman"/>
                  <w:sz w:val="24"/>
                </w:rPr>
                <w:t>___ г.</w:t>
              </w:r>
            </w:ins>
          </w:p>
        </w:tc>
      </w:tr>
    </w:tbl>
    <w:p w:rsidR="00017FA8" w:rsidRPr="00474D9C" w:rsidRDefault="00017FA8" w:rsidP="00017FA8">
      <w:pPr>
        <w:spacing w:before="0"/>
        <w:jc w:val="both"/>
        <w:rPr>
          <w:ins w:id="17" w:author="Наталья Александровна Кузьмичёва" w:date="2015-12-08T17:00:00Z"/>
          <w:rFonts w:ascii="Times New Roman" w:hAnsi="Times New Roman"/>
          <w:b/>
          <w:vanish/>
          <w:sz w:val="24"/>
        </w:rPr>
      </w:pPr>
    </w:p>
    <w:p w:rsidR="00017FA8" w:rsidRPr="00474D9C" w:rsidRDefault="00017FA8" w:rsidP="00017FA8">
      <w:pPr>
        <w:spacing w:before="0"/>
        <w:jc w:val="both"/>
        <w:rPr>
          <w:ins w:id="18" w:author="Наталья Александровна Кузьмичёва" w:date="2015-12-08T17:00:00Z"/>
          <w:rFonts w:ascii="Times New Roman" w:hAnsi="Times New Roman"/>
          <w:b/>
          <w:sz w:val="24"/>
        </w:rPr>
      </w:pPr>
      <w:ins w:id="19" w:author="Наталья Александровна Кузьмичёва" w:date="2015-12-08T17:00:00Z">
        <w:r w:rsidRPr="00474D9C">
          <w:rPr>
            <w:rFonts w:ascii="Times New Roman" w:hAnsi="Times New Roman"/>
            <w:b/>
            <w:sz w:val="24"/>
          </w:rPr>
          <w:t>ПДО №9</w:t>
        </w:r>
      </w:ins>
      <w:ins w:id="20" w:author="Наталья Александровна Кузьмичёва" w:date="2015-12-08T17:01:00Z">
        <w:r w:rsidRPr="00474D9C">
          <w:rPr>
            <w:rFonts w:ascii="Times New Roman" w:hAnsi="Times New Roman"/>
            <w:b/>
            <w:sz w:val="24"/>
          </w:rPr>
          <w:t>05</w:t>
        </w:r>
      </w:ins>
      <w:ins w:id="21" w:author="Наталья Александровна Кузьмичёва" w:date="2015-12-08T17:00:00Z">
        <w:r w:rsidRPr="00474D9C">
          <w:rPr>
            <w:rFonts w:ascii="Times New Roman" w:hAnsi="Times New Roman"/>
            <w:b/>
            <w:sz w:val="24"/>
          </w:rPr>
          <w:t xml:space="preserve">/ТК/2015г. от </w:t>
        </w:r>
        <w:r w:rsidRPr="00474D9C">
          <w:rPr>
            <w:rFonts w:ascii="Times New Roman" w:hAnsi="Times New Roman"/>
            <w:b/>
          </w:rPr>
          <w:t>« 0</w:t>
        </w:r>
      </w:ins>
      <w:bookmarkStart w:id="22" w:name="_GoBack"/>
      <w:r w:rsidR="006C4ED7" w:rsidRPr="00474D9C">
        <w:rPr>
          <w:rFonts w:ascii="Times New Roman" w:hAnsi="Times New Roman"/>
          <w:b/>
          <w:color w:val="FF0000"/>
        </w:rPr>
        <w:t>9</w:t>
      </w:r>
      <w:bookmarkEnd w:id="22"/>
      <w:ins w:id="23" w:author="Наталья Александровна Кузьмичёва" w:date="2015-12-08T17:00:00Z">
        <w:r w:rsidRPr="00474D9C">
          <w:rPr>
            <w:rFonts w:ascii="Times New Roman" w:hAnsi="Times New Roman"/>
            <w:b/>
          </w:rPr>
          <w:t xml:space="preserve">  » </w:t>
        </w:r>
        <w:r w:rsidRPr="00474D9C">
          <w:rPr>
            <w:rFonts w:ascii="Times New Roman" w:hAnsi="Times New Roman"/>
            <w:b/>
            <w:color w:val="FF0000"/>
            <w:u w:val="single"/>
          </w:rPr>
          <w:t>__</w:t>
        </w:r>
      </w:ins>
      <w:r w:rsidR="006C4ED7" w:rsidRPr="00474D9C">
        <w:rPr>
          <w:rFonts w:ascii="Times New Roman" w:hAnsi="Times New Roman"/>
          <w:b/>
          <w:color w:val="FF0000"/>
          <w:u w:val="single"/>
        </w:rPr>
        <w:t>12</w:t>
      </w:r>
      <w:ins w:id="24" w:author="Наталья Александровна Кузьмичёва" w:date="2015-12-08T17:00:00Z">
        <w:r w:rsidRPr="00474D9C">
          <w:rPr>
            <w:rFonts w:ascii="Times New Roman" w:hAnsi="Times New Roman"/>
            <w:b/>
            <w:color w:val="FF0000"/>
            <w:u w:val="single"/>
          </w:rPr>
          <w:t>_______</w:t>
        </w:r>
        <w:r w:rsidRPr="00474D9C">
          <w:rPr>
            <w:rFonts w:ascii="Times New Roman" w:hAnsi="Times New Roman"/>
            <w:b/>
          </w:rPr>
          <w:t>2015г</w:t>
        </w:r>
        <w:r w:rsidRPr="00474D9C">
          <w:rPr>
            <w:rFonts w:ascii="Times New Roman" w:hAnsi="Times New Roman"/>
            <w:b/>
            <w:sz w:val="24"/>
          </w:rPr>
          <w:t>.</w:t>
        </w:r>
      </w:ins>
    </w:p>
    <w:p w:rsidR="00341539" w:rsidRPr="008F4904" w:rsidDel="00F8218C" w:rsidRDefault="00341539" w:rsidP="00341539">
      <w:pPr>
        <w:spacing w:before="0"/>
        <w:jc w:val="right"/>
        <w:rPr>
          <w:del w:id="25" w:author="Наталья Александровна Кузьмичёва" w:date="2015-12-08T16:59:00Z"/>
          <w:rFonts w:ascii="Times New Roman" w:hAnsi="Times New Roman"/>
          <w:b/>
          <w:sz w:val="16"/>
          <w:szCs w:val="16"/>
        </w:rPr>
      </w:pP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w:t>
      </w:r>
      <w:r w:rsidR="00F87D82">
        <w:rPr>
          <w:rFonts w:ascii="Times New Roman" w:hAnsi="Times New Roman"/>
          <w:b/>
          <w:sz w:val="24"/>
        </w:rPr>
        <w:t>3</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87D82" w:rsidRPr="00F87D82">
        <w:rPr>
          <w:rFonts w:ascii="Times New Roman" w:hAnsi="Times New Roman"/>
          <w:b/>
          <w:bCs/>
          <w:sz w:val="24"/>
          <w:u w:val="single"/>
        </w:rPr>
        <w:t>Проектно-изыскательские работы</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896683">
        <w:rPr>
          <w:rFonts w:ascii="Times New Roman" w:hAnsi="Times New Roman"/>
          <w:sz w:val="24"/>
        </w:rPr>
        <w:t>аполненный</w:t>
      </w:r>
      <w:r w:rsidR="00226A55" w:rsidRPr="00B54E0C">
        <w:rPr>
          <w:rFonts w:ascii="Times New Roman" w:hAnsi="Times New Roman"/>
          <w:sz w:val="24"/>
        </w:rPr>
        <w:t xml:space="preserve"> и подписанн</w:t>
      </w:r>
      <w:r w:rsidR="00896683">
        <w:rPr>
          <w:rFonts w:ascii="Times New Roman" w:hAnsi="Times New Roman"/>
          <w:sz w:val="24"/>
        </w:rPr>
        <w:t>ый</w:t>
      </w:r>
      <w:r w:rsidR="00226A55" w:rsidRPr="00B54E0C">
        <w:rPr>
          <w:rFonts w:ascii="Times New Roman" w:hAnsi="Times New Roman"/>
          <w:sz w:val="24"/>
        </w:rPr>
        <w:t xml:space="preserve"> </w:t>
      </w:r>
      <w:r w:rsidR="00896683">
        <w:rPr>
          <w:rFonts w:ascii="Times New Roman" w:hAnsi="Times New Roman"/>
          <w:sz w:val="24"/>
        </w:rPr>
        <w:t xml:space="preserve">сводный </w:t>
      </w:r>
      <w:r w:rsidR="00226A55" w:rsidRPr="00B54E0C">
        <w:rPr>
          <w:rFonts w:ascii="Times New Roman" w:hAnsi="Times New Roman"/>
          <w:sz w:val="24"/>
        </w:rPr>
        <w:t>рас</w:t>
      </w:r>
      <w:r w:rsidR="00896683">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00226A55" w:rsidRPr="00B54E0C">
        <w:rPr>
          <w:rFonts w:ascii="Times New Roman" w:hAnsi="Times New Roman"/>
          <w:sz w:val="24"/>
        </w:rPr>
        <w:t xml:space="preserve">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CD4E52">
        <w:rPr>
          <w:rFonts w:ascii="Times New Roman" w:hAnsi="Times New Roman"/>
          <w:b/>
          <w:color w:val="2000E2"/>
          <w:sz w:val="24"/>
        </w:rPr>
        <w:t>905</w:t>
      </w:r>
      <w:r w:rsidR="00622759">
        <w:rPr>
          <w:rFonts w:ascii="Times New Roman" w:hAnsi="Times New Roman"/>
          <w:b/>
          <w:color w:val="2000E2"/>
          <w:sz w:val="24"/>
        </w:rPr>
        <w:t>/</w:t>
      </w:r>
      <w:r w:rsidR="00730DAA">
        <w:rPr>
          <w:rFonts w:ascii="Times New Roman" w:hAnsi="Times New Roman"/>
          <w:b/>
          <w:color w:val="2000E2"/>
          <w:sz w:val="24"/>
        </w:rPr>
        <w:t>ТК/2015</w:t>
      </w:r>
      <w:r w:rsidRPr="00710444">
        <w:rPr>
          <w:rFonts w:ascii="Times New Roman" w:hAnsi="Times New Roman"/>
          <w:b/>
          <w:color w:val="2000E2"/>
          <w:sz w:val="24"/>
        </w:rPr>
        <w:t xml:space="preserve">г. от «  </w:t>
      </w:r>
      <w:ins w:id="26" w:author="Наталья Александровна Кузьмичёва" w:date="2015-12-08T17:02:00Z">
        <w:r w:rsidR="00784B48">
          <w:rPr>
            <w:rFonts w:ascii="Times New Roman" w:hAnsi="Times New Roman"/>
            <w:b/>
            <w:color w:val="2000E2"/>
            <w:sz w:val="24"/>
          </w:rPr>
          <w:t>09</w:t>
        </w:r>
      </w:ins>
      <w:r w:rsidRPr="00710444">
        <w:rPr>
          <w:rFonts w:ascii="Times New Roman" w:hAnsi="Times New Roman"/>
          <w:b/>
          <w:color w:val="2000E2"/>
          <w:sz w:val="24"/>
        </w:rPr>
        <w:t xml:space="preserve">     » _____</w:t>
      </w:r>
      <w:ins w:id="27" w:author="Наталья Александровна Кузьмичёва" w:date="2015-12-08T17:02:00Z">
        <w:r w:rsidR="00784B48">
          <w:rPr>
            <w:rFonts w:ascii="Times New Roman" w:hAnsi="Times New Roman"/>
            <w:b/>
            <w:color w:val="2000E2"/>
            <w:sz w:val="24"/>
          </w:rPr>
          <w:t>12</w:t>
        </w:r>
      </w:ins>
      <w:r w:rsidRPr="00710444">
        <w:rPr>
          <w:rFonts w:ascii="Times New Roman" w:hAnsi="Times New Roman"/>
          <w:b/>
          <w:color w:val="2000E2"/>
          <w:sz w:val="24"/>
        </w:rPr>
        <w:t>________2015г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896683"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З</w:t>
      </w:r>
      <w:r>
        <w:rPr>
          <w:rFonts w:ascii="Times New Roman" w:hAnsi="Times New Roman"/>
          <w:sz w:val="24"/>
        </w:rPr>
        <w:t>аполненный</w:t>
      </w:r>
      <w:r w:rsidRPr="00B54E0C">
        <w:rPr>
          <w:rFonts w:ascii="Times New Roman" w:hAnsi="Times New Roman"/>
          <w:sz w:val="24"/>
        </w:rPr>
        <w:t xml:space="preserve"> и подписанн</w:t>
      </w:r>
      <w:r>
        <w:rPr>
          <w:rFonts w:ascii="Times New Roman" w:hAnsi="Times New Roman"/>
          <w:sz w:val="24"/>
        </w:rPr>
        <w:t>ый</w:t>
      </w:r>
      <w:r w:rsidRPr="00B54E0C">
        <w:rPr>
          <w:rFonts w:ascii="Times New Roman" w:hAnsi="Times New Roman"/>
          <w:sz w:val="24"/>
        </w:rPr>
        <w:t xml:space="preserve"> </w:t>
      </w:r>
      <w:r>
        <w:rPr>
          <w:rFonts w:ascii="Times New Roman" w:hAnsi="Times New Roman"/>
          <w:sz w:val="24"/>
        </w:rPr>
        <w:t xml:space="preserve">сводный </w:t>
      </w:r>
      <w:r w:rsidRPr="00B54E0C">
        <w:rPr>
          <w:rFonts w:ascii="Times New Roman" w:hAnsi="Times New Roman"/>
          <w:sz w:val="24"/>
        </w:rPr>
        <w:t>рас</w:t>
      </w:r>
      <w:r>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Pr="00B54E0C">
        <w:rPr>
          <w:rFonts w:ascii="Times New Roman" w:hAnsi="Times New Roman"/>
          <w:sz w:val="24"/>
        </w:rPr>
        <w:t xml:space="preserve">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w:t>
      </w:r>
      <w:r w:rsidRPr="00B54E0C">
        <w:rPr>
          <w:rFonts w:ascii="Times New Roman" w:hAnsi="Times New Roman"/>
          <w:kern w:val="28"/>
          <w:sz w:val="24"/>
        </w:rPr>
        <w:lastRenderedPageBreak/>
        <w:t>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Российская Федерация, 62</w:t>
      </w:r>
      <w:r w:rsidR="008400F1">
        <w:rPr>
          <w:rFonts w:ascii="Times New Roman" w:hAnsi="Times New Roman"/>
          <w:sz w:val="24"/>
        </w:rPr>
        <w:t>890</w:t>
      </w:r>
      <w:r w:rsidR="007F5BDB" w:rsidRPr="00B54E0C">
        <w:rPr>
          <w:rFonts w:ascii="Times New Roman" w:hAnsi="Times New Roman"/>
          <w:sz w:val="24"/>
        </w:rPr>
        <w:t xml:space="preserve">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ins w:id="28" w:author="Наталья Александровна Кузьмичёва" w:date="2015-12-08T17:02:00Z">
        <w:r w:rsidR="00D16825">
          <w:rPr>
            <w:rFonts w:ascii="Times New Roman" w:hAnsi="Times New Roman"/>
            <w:sz w:val="24"/>
          </w:rPr>
          <w:t>09</w:t>
        </w:r>
      </w:ins>
      <w:r w:rsidRPr="00B54E0C">
        <w:rPr>
          <w:rFonts w:ascii="Times New Roman" w:hAnsi="Times New Roman"/>
          <w:sz w:val="24"/>
        </w:rPr>
        <w:t xml:space="preserve">    » </w:t>
      </w:r>
      <w:r w:rsidRPr="00B54E0C">
        <w:rPr>
          <w:rFonts w:ascii="Times New Roman" w:hAnsi="Times New Roman"/>
          <w:sz w:val="24"/>
          <w:u w:val="single"/>
        </w:rPr>
        <w:t xml:space="preserve">         </w:t>
      </w:r>
      <w:ins w:id="29" w:author="Наталья Александровна Кузьмичёва" w:date="2015-12-08T17:02:00Z">
        <w:r w:rsidR="00D16825">
          <w:rPr>
            <w:rFonts w:ascii="Times New Roman" w:hAnsi="Times New Roman"/>
            <w:sz w:val="24"/>
            <w:u w:val="single"/>
          </w:rPr>
          <w:t>12</w:t>
        </w:r>
      </w:ins>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ins w:id="30" w:author="Наталья Александровна Кузьмичёва" w:date="2015-12-08T17:02:00Z">
        <w:r w:rsidR="00D16825">
          <w:rPr>
            <w:rFonts w:ascii="Times New Roman" w:hAnsi="Times New Roman"/>
            <w:sz w:val="24"/>
          </w:rPr>
          <w:t>22</w:t>
        </w:r>
      </w:ins>
      <w:r w:rsidRPr="00B54E0C">
        <w:rPr>
          <w:rFonts w:ascii="Times New Roman" w:hAnsi="Times New Roman"/>
          <w:sz w:val="24"/>
        </w:rPr>
        <w:t xml:space="preserve">   » </w:t>
      </w:r>
      <w:r w:rsidRPr="00B54E0C">
        <w:rPr>
          <w:rFonts w:ascii="Times New Roman" w:hAnsi="Times New Roman"/>
          <w:sz w:val="24"/>
          <w:u w:val="single"/>
        </w:rPr>
        <w:t xml:space="preserve">    </w:t>
      </w:r>
      <w:ins w:id="31" w:author="Наталья Александровна Кузьмичёва" w:date="2015-12-08T17:02:00Z">
        <w:r w:rsidR="00D16825">
          <w:rPr>
            <w:rFonts w:ascii="Times New Roman" w:hAnsi="Times New Roman"/>
            <w:sz w:val="24"/>
            <w:u w:val="single"/>
          </w:rPr>
          <w:t>12</w:t>
        </w:r>
      </w:ins>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D65290" w:rsidRPr="007E4CD8" w:rsidRDefault="00D65290" w:rsidP="00D65290">
      <w:pPr>
        <w:spacing w:before="0"/>
        <w:jc w:val="both"/>
        <w:rPr>
          <w:rFonts w:ascii="Times New Roman" w:hAnsi="Times New Roman"/>
          <w:sz w:val="24"/>
        </w:rPr>
      </w:pPr>
      <w:r w:rsidRPr="007E4CD8">
        <w:rPr>
          <w:rFonts w:ascii="Times New Roman" w:hAnsi="Times New Roman"/>
          <w:sz w:val="24"/>
        </w:rPr>
        <w:t>Ведущий специалист ОЗУКС</w:t>
      </w:r>
    </w:p>
    <w:p w:rsidR="00D65290" w:rsidRPr="006B75C5" w:rsidRDefault="00D65290" w:rsidP="00D65290">
      <w:pPr>
        <w:spacing w:before="0"/>
        <w:jc w:val="both"/>
        <w:rPr>
          <w:rFonts w:ascii="Times New Roman" w:hAnsi="Times New Roman"/>
          <w:sz w:val="24"/>
        </w:rPr>
      </w:pPr>
      <w:r w:rsidRPr="006B75C5">
        <w:rPr>
          <w:rFonts w:ascii="Times New Roman" w:hAnsi="Times New Roman"/>
          <w:sz w:val="24"/>
        </w:rPr>
        <w:t xml:space="preserve">Скляренко Ольга Николаевна  </w:t>
      </w:r>
    </w:p>
    <w:p w:rsidR="007F5BDB" w:rsidRPr="00B54E0C" w:rsidRDefault="00D65290" w:rsidP="00D65290">
      <w:pPr>
        <w:spacing w:before="0"/>
        <w:jc w:val="both"/>
        <w:rPr>
          <w:rFonts w:ascii="Times New Roman" w:hAnsi="Times New Roman"/>
          <w:sz w:val="24"/>
        </w:rPr>
      </w:pPr>
      <w:r>
        <w:rPr>
          <w:rFonts w:ascii="Times New Roman" w:hAnsi="Times New Roman"/>
          <w:sz w:val="24"/>
        </w:rPr>
        <w:t>т</w:t>
      </w:r>
      <w:r w:rsidRPr="006B75C5">
        <w:rPr>
          <w:rFonts w:ascii="Times New Roman" w:hAnsi="Times New Roman"/>
          <w:sz w:val="24"/>
        </w:rPr>
        <w:t xml:space="preserve">ел. (34643) 47-196, </w:t>
      </w:r>
      <w:r w:rsidRPr="006B75C5">
        <w:rPr>
          <w:rStyle w:val="aa"/>
          <w:rFonts w:ascii="Times New Roman" w:hAnsi="Times New Roman"/>
          <w:sz w:val="24"/>
        </w:rPr>
        <w:t>SkliarenkoON@mng.slavneft.ru</w:t>
      </w:r>
      <w:r w:rsidRPr="007E4CD8">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Российская Федерация, 62</w:t>
      </w:r>
      <w:r w:rsidR="008400F1">
        <w:rPr>
          <w:rFonts w:ascii="Times New Roman" w:hAnsi="Times New Roman"/>
          <w:sz w:val="24"/>
        </w:rPr>
        <w:t>890</w:t>
      </w:r>
      <w:r w:rsidR="005C3359" w:rsidRPr="00B54E0C">
        <w:rPr>
          <w:rFonts w:ascii="Times New Roman" w:hAnsi="Times New Roman"/>
          <w:sz w:val="24"/>
        </w:rPr>
        <w:t xml:space="preserve">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05075A" w:rsidRPr="001A25F6" w:rsidRDefault="0005075A" w:rsidP="0005075A">
      <w:pPr>
        <w:pStyle w:val="ab"/>
        <w:spacing w:before="0"/>
        <w:jc w:val="both"/>
        <w:rPr>
          <w:rFonts w:ascii="Times New Roman" w:hAnsi="Times New Roman"/>
          <w:sz w:val="24"/>
        </w:rPr>
      </w:pPr>
      <w:r>
        <w:rPr>
          <w:rFonts w:ascii="Times New Roman" w:hAnsi="Times New Roman"/>
          <w:sz w:val="24"/>
        </w:rPr>
        <w:t xml:space="preserve">- Приложение №1 </w:t>
      </w:r>
      <w:r>
        <w:rPr>
          <w:rFonts w:ascii="Times New Roman" w:hAnsi="Times New Roman"/>
          <w:b/>
          <w:sz w:val="24"/>
        </w:rPr>
        <w:t>«</w:t>
      </w:r>
      <w:r>
        <w:rPr>
          <w:rFonts w:ascii="Times New Roman" w:hAnsi="Times New Roman"/>
          <w:sz w:val="24"/>
        </w:rPr>
        <w:t>Задание на проектирование и Технические условия»;</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Сводный расчет</w:t>
      </w:r>
      <w:r w:rsidR="001A25F6" w:rsidRPr="001A25F6">
        <w:rPr>
          <w:rFonts w:ascii="Times New Roman" w:hAnsi="Times New Roman"/>
          <w:sz w:val="24"/>
        </w:rPr>
        <w:t xml:space="preserve"> (Форма №8);</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Del="00B27F3C" w:rsidRDefault="001A25F6" w:rsidP="001A25F6">
      <w:pPr>
        <w:spacing w:before="0"/>
        <w:jc w:val="both"/>
        <w:rPr>
          <w:del w:id="32" w:author="Наталья Александровна Кузьмичёва" w:date="2015-12-08T17:03:00Z"/>
          <w:rFonts w:ascii="Times New Roman" w:hAnsi="Times New Roman"/>
          <w:sz w:val="24"/>
        </w:rPr>
      </w:pPr>
    </w:p>
    <w:p w:rsidR="005C3359" w:rsidRPr="00B54E0C" w:rsidDel="00B27F3C" w:rsidRDefault="005C3359" w:rsidP="00B54E0C">
      <w:pPr>
        <w:spacing w:before="0"/>
        <w:jc w:val="both"/>
        <w:rPr>
          <w:del w:id="33" w:author="Наталья Александровна Кузьмичёва" w:date="2015-12-08T17:03:00Z"/>
          <w:rFonts w:ascii="Times New Roman" w:hAnsi="Times New Roman"/>
          <w:sz w:val="24"/>
        </w:rPr>
      </w:pPr>
    </w:p>
    <w:p w:rsidR="002E0F65" w:rsidDel="00B27F3C" w:rsidRDefault="002E0F65" w:rsidP="000127F9">
      <w:pPr>
        <w:spacing w:before="0"/>
        <w:jc w:val="right"/>
        <w:rPr>
          <w:del w:id="34" w:author="Наталья Александровна Кузьмичёва" w:date="2015-12-08T17:03:00Z"/>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CD4E52">
        <w:rPr>
          <w:rFonts w:ascii="Times New Roman" w:hAnsi="Times New Roman"/>
          <w:b/>
          <w:color w:val="2000E2"/>
          <w:sz w:val="24"/>
        </w:rPr>
        <w:t>905</w:t>
      </w:r>
      <w:r w:rsidR="00622759">
        <w:rPr>
          <w:rFonts w:ascii="Times New Roman" w:hAnsi="Times New Roman"/>
          <w:b/>
          <w:color w:val="2000E2"/>
          <w:sz w:val="24"/>
        </w:rPr>
        <w:t>/</w:t>
      </w:r>
      <w:r w:rsidR="00730DAA">
        <w:rPr>
          <w:rFonts w:ascii="Times New Roman" w:hAnsi="Times New Roman"/>
          <w:b/>
          <w:color w:val="2000E2"/>
          <w:sz w:val="24"/>
        </w:rPr>
        <w:t>ТК/2015</w:t>
      </w:r>
      <w:r w:rsidR="00F02084" w:rsidRPr="00710444">
        <w:rPr>
          <w:rFonts w:ascii="Times New Roman" w:hAnsi="Times New Roman"/>
          <w:b/>
          <w:color w:val="2000E2"/>
          <w:sz w:val="24"/>
        </w:rPr>
        <w:t>г. от «_</w:t>
      </w:r>
      <w:ins w:id="35" w:author="Наталья Александровна Кузьмичёва" w:date="2015-12-08T17:03:00Z">
        <w:r w:rsidR="00164685">
          <w:rPr>
            <w:rFonts w:ascii="Times New Roman" w:hAnsi="Times New Roman"/>
            <w:b/>
            <w:color w:val="2000E2"/>
            <w:sz w:val="24"/>
          </w:rPr>
          <w:t>09</w:t>
        </w:r>
      </w:ins>
      <w:r w:rsidR="00F02084" w:rsidRPr="00710444">
        <w:rPr>
          <w:rFonts w:ascii="Times New Roman" w:hAnsi="Times New Roman"/>
          <w:b/>
          <w:color w:val="2000E2"/>
          <w:sz w:val="24"/>
        </w:rPr>
        <w:t>___»__</w:t>
      </w:r>
      <w:ins w:id="36" w:author="Наталья Александровна Кузьмичёва" w:date="2015-12-08T17:04:00Z">
        <w:r w:rsidR="000218F2">
          <w:rPr>
            <w:rFonts w:ascii="Times New Roman" w:hAnsi="Times New Roman"/>
            <w:b/>
            <w:color w:val="2000E2"/>
            <w:sz w:val="24"/>
          </w:rPr>
          <w:t>12</w:t>
        </w:r>
      </w:ins>
      <w:r w:rsidR="00F02084" w:rsidRPr="00710444">
        <w:rPr>
          <w:rFonts w:ascii="Times New Roman" w:hAnsi="Times New Roman"/>
          <w:b/>
          <w:color w:val="2000E2"/>
          <w:sz w:val="24"/>
        </w:rPr>
        <w:t>______2015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по &lt;наименование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4437F998" wp14:editId="326F1F6D">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6683" w:rsidRPr="005B0A3B" w:rsidRDefault="00896683" w:rsidP="00742946">
                            <w:pPr>
                              <w:rPr>
                                <w:rFonts w:ascii="Times New Roman" w:hAnsi="Times New Roman"/>
                                <w:sz w:val="24"/>
                              </w:rPr>
                            </w:pPr>
                            <w:r w:rsidRPr="00EF56C5">
                              <w:rPr>
                                <w:rFonts w:cs="Arial"/>
                                <w:szCs w:val="22"/>
                              </w:rPr>
                              <w:t>На бланке участника закупки</w:t>
                            </w:r>
                          </w:p>
                          <w:p w:rsidR="00896683" w:rsidRPr="005B0A3B" w:rsidRDefault="00896683" w:rsidP="00742946">
                            <w:pPr>
                              <w:rPr>
                                <w:rFonts w:ascii="Times New Roman" w:hAnsi="Times New Roman"/>
                                <w:sz w:val="24"/>
                              </w:rPr>
                            </w:pPr>
                          </w:p>
                          <w:p w:rsidR="00896683" w:rsidRPr="005B0A3B" w:rsidRDefault="00896683" w:rsidP="00742946">
                            <w:pPr>
                              <w:rPr>
                                <w:rFonts w:ascii="Times New Roman" w:hAnsi="Times New Roman"/>
                                <w:sz w:val="24"/>
                              </w:rPr>
                            </w:pPr>
                            <w:r w:rsidRPr="005B0A3B">
                              <w:rPr>
                                <w:rFonts w:ascii="Times New Roman" w:hAnsi="Times New Roman"/>
                                <w:sz w:val="24"/>
                              </w:rPr>
                              <w:t>Исх. номер</w:t>
                            </w:r>
                          </w:p>
                          <w:p w:rsidR="00896683" w:rsidRPr="005B0A3B" w:rsidRDefault="00896683"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896683" w:rsidRPr="005B0A3B" w:rsidRDefault="00896683" w:rsidP="00742946">
                      <w:pPr>
                        <w:rPr>
                          <w:rFonts w:ascii="Times New Roman" w:hAnsi="Times New Roman"/>
                          <w:sz w:val="24"/>
                        </w:rPr>
                      </w:pPr>
                      <w:r w:rsidRPr="00EF56C5">
                        <w:rPr>
                          <w:rFonts w:cs="Arial"/>
                          <w:szCs w:val="22"/>
                        </w:rPr>
                        <w:t>На бланке участника закупки</w:t>
                      </w:r>
                    </w:p>
                    <w:p w:rsidR="00896683" w:rsidRPr="005B0A3B" w:rsidRDefault="00896683" w:rsidP="00742946">
                      <w:pPr>
                        <w:rPr>
                          <w:rFonts w:ascii="Times New Roman" w:hAnsi="Times New Roman"/>
                          <w:sz w:val="24"/>
                        </w:rPr>
                      </w:pPr>
                    </w:p>
                    <w:p w:rsidR="00896683" w:rsidRPr="005B0A3B" w:rsidRDefault="00896683" w:rsidP="00742946">
                      <w:pPr>
                        <w:rPr>
                          <w:rFonts w:ascii="Times New Roman" w:hAnsi="Times New Roman"/>
                          <w:sz w:val="24"/>
                        </w:rPr>
                      </w:pPr>
                      <w:r w:rsidRPr="005B0A3B">
                        <w:rPr>
                          <w:rFonts w:ascii="Times New Roman" w:hAnsi="Times New Roman"/>
                          <w:sz w:val="24"/>
                        </w:rPr>
                        <w:t>Исх. номер</w:t>
                      </w:r>
                    </w:p>
                    <w:p w:rsidR="00896683" w:rsidRPr="005B0A3B" w:rsidRDefault="00896683"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Адрес: 62</w:t>
      </w:r>
      <w:r w:rsidR="008400F1">
        <w:rPr>
          <w:rFonts w:ascii="Times New Roman" w:hAnsi="Times New Roman"/>
          <w:sz w:val="24"/>
        </w:rPr>
        <w:t>890</w:t>
      </w:r>
      <w:r w:rsidRPr="000127F9">
        <w:rPr>
          <w:rFonts w:ascii="Times New Roman" w:hAnsi="Times New Roman"/>
          <w:sz w:val="24"/>
        </w:rPr>
        <w:t xml:space="preserve">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896683">
        <w:rPr>
          <w:rFonts w:ascii="Times New Roman" w:hAnsi="Times New Roman"/>
          <w:sz w:val="24"/>
        </w:rPr>
        <w:t>проектн</w:t>
      </w:r>
      <w:r w:rsidR="002346EC">
        <w:rPr>
          <w:rFonts w:ascii="Times New Roman" w:hAnsi="Times New Roman"/>
          <w:sz w:val="24"/>
        </w:rPr>
        <w:t>ы</w:t>
      </w:r>
      <w:r w:rsidR="00896683">
        <w:rPr>
          <w:rFonts w:ascii="Times New Roman" w:hAnsi="Times New Roman"/>
          <w:sz w:val="24"/>
        </w:rPr>
        <w:t>х работ</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CD4E52" w:rsidRPr="00CD4E52">
        <w:rPr>
          <w:rFonts w:ascii="Times New Roman" w:hAnsi="Times New Roman"/>
          <w:color w:val="2000E2"/>
          <w:sz w:val="24"/>
        </w:rPr>
        <w:t xml:space="preserve">Обустройство </w:t>
      </w:r>
      <w:proofErr w:type="spellStart"/>
      <w:r w:rsidR="00CD4E52" w:rsidRPr="00CD4E52">
        <w:rPr>
          <w:rFonts w:ascii="Times New Roman" w:hAnsi="Times New Roman"/>
          <w:color w:val="2000E2"/>
          <w:sz w:val="24"/>
        </w:rPr>
        <w:t>Мегионского</w:t>
      </w:r>
      <w:proofErr w:type="spellEnd"/>
      <w:r w:rsidR="00CD4E52" w:rsidRPr="00CD4E52">
        <w:rPr>
          <w:rFonts w:ascii="Times New Roman" w:hAnsi="Times New Roman"/>
          <w:color w:val="2000E2"/>
          <w:sz w:val="24"/>
        </w:rPr>
        <w:t>, Ново-</w:t>
      </w:r>
      <w:proofErr w:type="spellStart"/>
      <w:r w:rsidR="00CD4E52" w:rsidRPr="00CD4E52">
        <w:rPr>
          <w:rFonts w:ascii="Times New Roman" w:hAnsi="Times New Roman"/>
          <w:color w:val="2000E2"/>
          <w:sz w:val="24"/>
        </w:rPr>
        <w:t>Покурского</w:t>
      </w:r>
      <w:proofErr w:type="spellEnd"/>
      <w:r w:rsidR="00CD4E52" w:rsidRPr="00CD4E52">
        <w:rPr>
          <w:rFonts w:ascii="Times New Roman" w:hAnsi="Times New Roman"/>
          <w:color w:val="2000E2"/>
          <w:sz w:val="24"/>
        </w:rPr>
        <w:t xml:space="preserve">, </w:t>
      </w:r>
      <w:proofErr w:type="spellStart"/>
      <w:r w:rsidR="00CD4E52" w:rsidRPr="00CD4E52">
        <w:rPr>
          <w:rFonts w:ascii="Times New Roman" w:hAnsi="Times New Roman"/>
          <w:color w:val="2000E2"/>
          <w:sz w:val="24"/>
        </w:rPr>
        <w:t>Ватинского</w:t>
      </w:r>
      <w:proofErr w:type="spellEnd"/>
      <w:r w:rsidR="00CD4E52" w:rsidRPr="00CD4E52">
        <w:rPr>
          <w:rFonts w:ascii="Times New Roman" w:hAnsi="Times New Roman"/>
          <w:color w:val="2000E2"/>
          <w:sz w:val="24"/>
        </w:rPr>
        <w:t>, Северо-</w:t>
      </w:r>
      <w:proofErr w:type="spellStart"/>
      <w:r w:rsidR="00CD4E52" w:rsidRPr="00CD4E52">
        <w:rPr>
          <w:rFonts w:ascii="Times New Roman" w:hAnsi="Times New Roman"/>
          <w:color w:val="2000E2"/>
          <w:sz w:val="24"/>
        </w:rPr>
        <w:t>Покурского</w:t>
      </w:r>
      <w:proofErr w:type="spellEnd"/>
      <w:r w:rsidR="00CD4E52" w:rsidRPr="00CD4E52">
        <w:rPr>
          <w:rFonts w:ascii="Times New Roman" w:hAnsi="Times New Roman"/>
          <w:color w:val="2000E2"/>
          <w:sz w:val="24"/>
        </w:rPr>
        <w:t xml:space="preserve"> </w:t>
      </w:r>
      <w:proofErr w:type="spellStart"/>
      <w:r w:rsidR="00CD4E52" w:rsidRPr="00CD4E52">
        <w:rPr>
          <w:rFonts w:ascii="Times New Roman" w:hAnsi="Times New Roman"/>
          <w:color w:val="2000E2"/>
          <w:sz w:val="24"/>
        </w:rPr>
        <w:t>местрождений</w:t>
      </w:r>
      <w:proofErr w:type="spellEnd"/>
      <w:r w:rsidR="00CD4E52" w:rsidRPr="00CD4E52">
        <w:rPr>
          <w:rFonts w:ascii="Times New Roman" w:hAnsi="Times New Roman"/>
          <w:color w:val="2000E2"/>
          <w:sz w:val="24"/>
        </w:rPr>
        <w:t xml:space="preserve"> нефти. Ав</w:t>
      </w:r>
      <w:r w:rsidR="00CD4E52">
        <w:rPr>
          <w:rFonts w:ascii="Times New Roman" w:hAnsi="Times New Roman"/>
          <w:color w:val="2000E2"/>
          <w:sz w:val="24"/>
        </w:rPr>
        <w:t xml:space="preserve">тодорога, </w:t>
      </w:r>
      <w:proofErr w:type="spellStart"/>
      <w:r w:rsidR="00CD4E52">
        <w:rPr>
          <w:rFonts w:ascii="Times New Roman" w:hAnsi="Times New Roman"/>
          <w:color w:val="2000E2"/>
          <w:sz w:val="24"/>
        </w:rPr>
        <w:t>нефтесборы</w:t>
      </w:r>
      <w:proofErr w:type="spellEnd"/>
      <w:r w:rsidR="00CD4E52">
        <w:rPr>
          <w:rFonts w:ascii="Times New Roman" w:hAnsi="Times New Roman"/>
          <w:color w:val="2000E2"/>
          <w:sz w:val="24"/>
        </w:rPr>
        <w:t xml:space="preserve"> и водоводы</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CD4E52">
              <w:rPr>
                <w:rFonts w:ascii="Times New Roman" w:hAnsi="Times New Roman"/>
                <w:color w:val="2000E2"/>
                <w:sz w:val="24"/>
                <w:szCs w:val="24"/>
              </w:rPr>
              <w:t>1303.4.817</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622759">
              <w:rPr>
                <w:rFonts w:ascii="Times New Roman" w:hAnsi="Times New Roman"/>
                <w:color w:val="2000E2"/>
                <w:sz w:val="24"/>
              </w:rPr>
              <w:t>16</w:t>
            </w:r>
            <w:r w:rsidR="00730DAA" w:rsidRPr="00730DAA">
              <w:rPr>
                <w:rFonts w:ascii="Times New Roman" w:hAnsi="Times New Roman"/>
                <w:color w:val="2000E2"/>
                <w:sz w:val="24"/>
              </w:rPr>
              <w:t>.0</w:t>
            </w:r>
            <w:r w:rsidR="00622759">
              <w:rPr>
                <w:rFonts w:ascii="Times New Roman" w:hAnsi="Times New Roman"/>
                <w:color w:val="2000E2"/>
                <w:sz w:val="24"/>
              </w:rPr>
              <w:t>2</w:t>
            </w:r>
            <w:r w:rsidR="00730DAA" w:rsidRPr="00730DAA">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3941CA">
              <w:rPr>
                <w:rFonts w:ascii="Times New Roman" w:hAnsi="Times New Roman"/>
                <w:color w:val="2000E2"/>
                <w:sz w:val="24"/>
              </w:rPr>
              <w:t>3</w:t>
            </w:r>
            <w:r w:rsidR="00C35942">
              <w:rPr>
                <w:rFonts w:ascii="Times New Roman" w:hAnsi="Times New Roman"/>
                <w:color w:val="2000E2"/>
                <w:sz w:val="24"/>
              </w:rPr>
              <w:t>0</w:t>
            </w:r>
            <w:r w:rsidR="007510D9">
              <w:rPr>
                <w:rFonts w:ascii="Times New Roman" w:hAnsi="Times New Roman"/>
                <w:color w:val="2000E2"/>
                <w:sz w:val="24"/>
              </w:rPr>
              <w:t>.</w:t>
            </w:r>
            <w:r w:rsidR="001C2A47">
              <w:rPr>
                <w:rFonts w:ascii="Times New Roman" w:hAnsi="Times New Roman"/>
                <w:color w:val="2000E2"/>
                <w:sz w:val="24"/>
              </w:rPr>
              <w:t>0</w:t>
            </w:r>
            <w:r w:rsidR="00622759">
              <w:rPr>
                <w:rFonts w:ascii="Times New Roman" w:hAnsi="Times New Roman"/>
                <w:color w:val="2000E2"/>
                <w:sz w:val="24"/>
              </w:rPr>
              <w:t>4</w:t>
            </w:r>
            <w:r w:rsidR="00730DAA" w:rsidRPr="00730DAA">
              <w:rPr>
                <w:rFonts w:ascii="Times New Roman" w:hAnsi="Times New Roman"/>
                <w:color w:val="2000E2"/>
                <w:sz w:val="24"/>
              </w:rPr>
              <w:t>.201</w:t>
            </w:r>
            <w:r w:rsidR="00585D6B">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(без учета НДС)</w:t>
            </w:r>
            <w:r>
              <w:rPr>
                <w:rFonts w:ascii="Times New Roman" w:hAnsi="Times New Roman"/>
                <w:sz w:val="24"/>
                <w:szCs w:val="24"/>
              </w:rPr>
              <w:t xml:space="preserve"> </w:t>
            </w:r>
          </w:p>
          <w:p w:rsidR="00896683" w:rsidRPr="000127F9" w:rsidRDefault="00896683" w:rsidP="00896683">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p>
        </w:tc>
      </w:tr>
      <w:tr w:rsidR="00896683"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jc w:val="center"/>
              <w:rPr>
                <w:rFonts w:ascii="Times New Roman" w:hAnsi="Times New Roman"/>
                <w:sz w:val="24"/>
                <w:szCs w:val="24"/>
              </w:rPr>
            </w:pPr>
          </w:p>
        </w:tc>
      </w:tr>
      <w:tr w:rsidR="00896683"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F87D82"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87D82" w:rsidRPr="000127F9" w:rsidRDefault="00F87D82" w:rsidP="001A25F6">
            <w:pPr>
              <w:pStyle w:val="ae"/>
              <w:rPr>
                <w:rFonts w:ascii="Times New Roman" w:hAnsi="Times New Roman"/>
                <w:sz w:val="24"/>
                <w:szCs w:val="24"/>
              </w:rPr>
            </w:pPr>
            <w:r>
              <w:rPr>
                <w:rFonts w:ascii="Times New Roman" w:hAnsi="Times New Roman"/>
                <w:sz w:val="24"/>
                <w:szCs w:val="24"/>
              </w:rPr>
              <w:t>Соответствие сводного расчета (Форма 8 с приложениями</w:t>
            </w:r>
            <w:r w:rsidR="0005075A">
              <w:rPr>
                <w:rFonts w:ascii="Times New Roman" w:hAnsi="Times New Roman"/>
                <w:sz w:val="24"/>
                <w:szCs w:val="24"/>
              </w:rPr>
              <w:t>)</w:t>
            </w:r>
            <w:r>
              <w:rPr>
                <w:rFonts w:ascii="Times New Roman" w:hAnsi="Times New Roman"/>
                <w:sz w:val="24"/>
                <w:szCs w:val="24"/>
              </w:rPr>
              <w:t xml:space="preserve"> требованиям технического задания и технических условий</w:t>
            </w:r>
          </w:p>
        </w:tc>
        <w:tc>
          <w:tcPr>
            <w:tcW w:w="3627" w:type="dxa"/>
            <w:tcBorders>
              <w:top w:val="single" w:sz="4" w:space="0" w:color="auto"/>
              <w:left w:val="single" w:sz="4" w:space="0" w:color="auto"/>
              <w:bottom w:val="single" w:sz="4" w:space="0" w:color="auto"/>
              <w:right w:val="single" w:sz="4" w:space="0" w:color="auto"/>
            </w:tcBorders>
          </w:tcPr>
          <w:p w:rsidR="00F87D82" w:rsidRDefault="00F87D82" w:rsidP="001A25F6">
            <w:pPr>
              <w:pStyle w:val="ae"/>
              <w:jc w:val="center"/>
              <w:rPr>
                <w:rFonts w:ascii="Times New Roman" w:hAnsi="Times New Roman"/>
                <w:sz w:val="24"/>
                <w:szCs w:val="24"/>
              </w:rPr>
            </w:pPr>
          </w:p>
          <w:p w:rsidR="00F87D82" w:rsidRDefault="00F87D82"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Default="00896683" w:rsidP="00A63994">
            <w:pPr>
              <w:pStyle w:val="ae"/>
              <w:rPr>
                <w:rFonts w:ascii="Times New Roman" w:hAnsi="Times New Roman"/>
                <w:sz w:val="24"/>
              </w:rPr>
            </w:pPr>
            <w:r w:rsidRPr="00A65294">
              <w:rPr>
                <w:rFonts w:ascii="Times New Roman" w:hAnsi="Times New Roman"/>
                <w:sz w:val="24"/>
              </w:rPr>
              <w:t xml:space="preserve">Условия оплаты: </w:t>
            </w:r>
          </w:p>
          <w:p w:rsidR="003E48C4" w:rsidRPr="003E48C4" w:rsidRDefault="00A63994" w:rsidP="003E48C4">
            <w:pPr>
              <w:pStyle w:val="ae"/>
              <w:rPr>
                <w:rFonts w:ascii="Times New Roman" w:hAnsi="Times New Roman"/>
                <w:sz w:val="24"/>
              </w:rPr>
            </w:pPr>
            <w:r w:rsidRPr="00A63994">
              <w:rPr>
                <w:rFonts w:ascii="Times New Roman" w:hAnsi="Times New Roman"/>
                <w:sz w:val="24"/>
              </w:rPr>
              <w:t xml:space="preserve">Заказчик обязуется осуществить оплату выполненных работ указанных в пунктах </w:t>
            </w:r>
            <w:r w:rsidR="003E48C4" w:rsidRPr="003E48C4">
              <w:rPr>
                <w:rFonts w:ascii="Times New Roman" w:hAnsi="Times New Roman"/>
                <w:sz w:val="24"/>
              </w:rPr>
              <w:t xml:space="preserve">в течение 90 календарных дней, но не ранее 60 календарных дней </w:t>
            </w:r>
            <w:proofErr w:type="gramStart"/>
            <w:r w:rsidR="003E48C4" w:rsidRPr="003E48C4">
              <w:rPr>
                <w:rFonts w:ascii="Times New Roman" w:hAnsi="Times New Roman"/>
                <w:sz w:val="24"/>
              </w:rPr>
              <w:t>с даты получения</w:t>
            </w:r>
            <w:proofErr w:type="gramEnd"/>
            <w:r w:rsidR="003E48C4" w:rsidRPr="003E48C4">
              <w:rPr>
                <w:rFonts w:ascii="Times New Roman" w:hAnsi="Times New Roman"/>
                <w:sz w:val="24"/>
              </w:rPr>
              <w:t xml:space="preserve"> от Подрядчика оригиналов следующих документов:</w:t>
            </w:r>
          </w:p>
          <w:p w:rsidR="003E48C4" w:rsidRPr="003E48C4" w:rsidRDefault="003E48C4" w:rsidP="003E48C4">
            <w:pPr>
              <w:pStyle w:val="ae"/>
              <w:rPr>
                <w:rFonts w:ascii="Times New Roman" w:hAnsi="Times New Roman"/>
                <w:sz w:val="24"/>
              </w:rPr>
            </w:pPr>
            <w:r w:rsidRPr="003E48C4">
              <w:rPr>
                <w:rFonts w:ascii="Times New Roman" w:hAnsi="Times New Roman"/>
                <w:sz w:val="24"/>
              </w:rPr>
              <w:t>а) акта сдачи-приемки выполненных работ;</w:t>
            </w:r>
          </w:p>
          <w:p w:rsidR="003E48C4" w:rsidRPr="003E48C4" w:rsidRDefault="003E48C4" w:rsidP="003E48C4">
            <w:pPr>
              <w:pStyle w:val="ae"/>
              <w:rPr>
                <w:rFonts w:ascii="Times New Roman" w:hAnsi="Times New Roman"/>
                <w:sz w:val="24"/>
              </w:rPr>
            </w:pPr>
            <w:r w:rsidRPr="003E48C4">
              <w:rPr>
                <w:rFonts w:ascii="Times New Roman" w:hAnsi="Times New Roman"/>
                <w:sz w:val="24"/>
              </w:rPr>
              <w:t>б) счета-фактуры;</w:t>
            </w:r>
          </w:p>
          <w:p w:rsidR="00896683" w:rsidRPr="007D25A7" w:rsidRDefault="003E48C4" w:rsidP="003E48C4">
            <w:pPr>
              <w:pStyle w:val="Normal1"/>
              <w:spacing w:before="0"/>
              <w:rPr>
                <w:sz w:val="24"/>
                <w:szCs w:val="24"/>
              </w:rPr>
            </w:pPr>
            <w:r w:rsidRPr="003E48C4">
              <w:rPr>
                <w:sz w:val="24"/>
              </w:rPr>
              <w:t>в) накладной.</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A6399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sidR="00A63994">
              <w:rPr>
                <w:rFonts w:ascii="Times New Roman" w:hAnsi="Times New Roman"/>
                <w:color w:val="0000CC"/>
                <w:sz w:val="24"/>
                <w:szCs w:val="24"/>
              </w:rPr>
              <w:t>3</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sidR="00A63994">
              <w:rPr>
                <w:rFonts w:ascii="Times New Roman" w:hAnsi="Times New Roman"/>
                <w:color w:val="0000CC"/>
                <w:sz w:val="24"/>
                <w:szCs w:val="24"/>
              </w:rPr>
              <w:t>3</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lastRenderedPageBreak/>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A63994">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2346EC">
        <w:rPr>
          <w:rFonts w:ascii="Times New Roman" w:hAnsi="Times New Roman"/>
          <w:i/>
          <w:color w:val="2000E2"/>
          <w:sz w:val="24"/>
        </w:rPr>
        <w:t>Проектные</w:t>
      </w:r>
      <w:r w:rsidR="00A63994" w:rsidRPr="00A63994">
        <w:rPr>
          <w:rFonts w:ascii="Times New Roman" w:hAnsi="Times New Roman"/>
          <w:i/>
          <w:color w:val="2000E2"/>
          <w:sz w:val="24"/>
        </w:rPr>
        <w:t xml:space="preserve"> работы</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1C2A47">
      <w:pPr>
        <w:pStyle w:val="ae"/>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CD4E52">
        <w:rPr>
          <w:rFonts w:ascii="Times New Roman" w:hAnsi="Times New Roman"/>
          <w:color w:val="2000E2"/>
          <w:sz w:val="24"/>
        </w:rPr>
        <w:t>1303.4.817</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622759" w:rsidRPr="00622759">
        <w:rPr>
          <w:rFonts w:ascii="Times New Roman" w:hAnsi="Times New Roman"/>
          <w:color w:val="2000E2"/>
          <w:sz w:val="24"/>
        </w:rPr>
        <w:t>с 16.02.2016г. по 30.04.2016г.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CD4E52">
        <w:rPr>
          <w:rFonts w:ascii="Times New Roman" w:hAnsi="Times New Roman"/>
          <w:color w:val="2000E2"/>
          <w:sz w:val="24"/>
        </w:rPr>
        <w:t>1303.4.817</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CD4E52">
        <w:rPr>
          <w:rFonts w:ascii="Times New Roman" w:hAnsi="Times New Roman"/>
          <w:color w:val="2000E2"/>
          <w:sz w:val="24"/>
        </w:rPr>
        <w:t>1303.4.817</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Style w:val="af6"/>
        <w:tblW w:w="10048" w:type="dxa"/>
        <w:tblInd w:w="108" w:type="dxa"/>
        <w:tblLook w:val="04A0" w:firstRow="1" w:lastRow="0" w:firstColumn="1" w:lastColumn="0" w:noHBand="0" w:noVBand="1"/>
      </w:tblPr>
      <w:tblGrid>
        <w:gridCol w:w="3510"/>
        <w:gridCol w:w="2110"/>
        <w:gridCol w:w="2035"/>
        <w:gridCol w:w="2393"/>
      </w:tblGrid>
      <w:tr w:rsidR="000940E7" w:rsidRPr="000940E7" w:rsidTr="000940E7">
        <w:tc>
          <w:tcPr>
            <w:tcW w:w="3510"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Требование</w:t>
            </w:r>
          </w:p>
        </w:tc>
        <w:tc>
          <w:tcPr>
            <w:tcW w:w="2110"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Единицы измерения</w:t>
            </w:r>
          </w:p>
        </w:tc>
        <w:tc>
          <w:tcPr>
            <w:tcW w:w="2035"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Критерии соответствия</w:t>
            </w:r>
          </w:p>
        </w:tc>
        <w:tc>
          <w:tcPr>
            <w:tcW w:w="2393"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Подтверждающие документы</w:t>
            </w:r>
          </w:p>
        </w:tc>
      </w:tr>
      <w:tr w:rsidR="000940E7" w:rsidRPr="000940E7" w:rsidTr="000940E7">
        <w:tc>
          <w:tcPr>
            <w:tcW w:w="3510"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Соответствие «заданию на проектирование» с приложениями, являющимися обязательными в составе ПДО.</w:t>
            </w:r>
          </w:p>
        </w:tc>
        <w:tc>
          <w:tcPr>
            <w:tcW w:w="2110"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Да/нет</w:t>
            </w:r>
          </w:p>
        </w:tc>
        <w:tc>
          <w:tcPr>
            <w:tcW w:w="2035"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w:t>
            </w:r>
          </w:p>
        </w:tc>
        <w:tc>
          <w:tcPr>
            <w:tcW w:w="2393"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«Предложение о заключении договора»</w:t>
            </w:r>
          </w:p>
        </w:tc>
      </w:tr>
    </w:tbl>
    <w:p w:rsidR="00A63994" w:rsidRDefault="00A63994"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0940E7" w:rsidRPr="000940E7" w:rsidRDefault="000940E7" w:rsidP="00F87D82">
      <w:pPr>
        <w:pStyle w:val="ab"/>
        <w:tabs>
          <w:tab w:val="left" w:pos="284"/>
          <w:tab w:val="left" w:pos="426"/>
        </w:tabs>
        <w:autoSpaceDE w:val="0"/>
        <w:autoSpaceDN w:val="0"/>
        <w:adjustRightInd w:val="0"/>
        <w:spacing w:before="0" w:line="276" w:lineRule="auto"/>
        <w:ind w:left="0"/>
        <w:jc w:val="both"/>
        <w:rPr>
          <w:rFonts w:ascii="Times New Roman" w:hAnsi="Times New Roman"/>
          <w:sz w:val="24"/>
        </w:rPr>
      </w:pPr>
      <w:r>
        <w:rPr>
          <w:rFonts w:ascii="Times New Roman" w:hAnsi="Times New Roman"/>
          <w:b/>
          <w:sz w:val="24"/>
        </w:rPr>
        <w:t>Приложение</w:t>
      </w:r>
      <w:r w:rsidR="00F87D82">
        <w:rPr>
          <w:rFonts w:ascii="Times New Roman" w:hAnsi="Times New Roman"/>
          <w:b/>
          <w:sz w:val="24"/>
        </w:rPr>
        <w:t xml:space="preserve"> №1 «</w:t>
      </w:r>
      <w:r>
        <w:rPr>
          <w:rFonts w:ascii="Times New Roman" w:hAnsi="Times New Roman"/>
          <w:sz w:val="24"/>
        </w:rPr>
        <w:t>Задание на проектирование</w:t>
      </w:r>
      <w:r w:rsidR="00F87D82">
        <w:rPr>
          <w:rFonts w:ascii="Times New Roman" w:hAnsi="Times New Roman"/>
          <w:sz w:val="24"/>
        </w:rPr>
        <w:t xml:space="preserve"> и </w:t>
      </w:r>
      <w:r w:rsidR="006C4945">
        <w:rPr>
          <w:rFonts w:ascii="Times New Roman" w:hAnsi="Times New Roman"/>
          <w:sz w:val="24"/>
        </w:rPr>
        <w:t>Технические условия</w:t>
      </w:r>
      <w:r w:rsidR="00F87D82">
        <w:rPr>
          <w:rFonts w:ascii="Times New Roman" w:hAnsi="Times New Roman"/>
          <w:sz w:val="24"/>
        </w:rPr>
        <w:t>»</w:t>
      </w:r>
      <w:r w:rsidR="006C4945">
        <w:rPr>
          <w:rFonts w:ascii="Times New Roman" w:hAnsi="Times New Roman"/>
          <w:sz w:val="24"/>
        </w:rPr>
        <w:t>.</w:t>
      </w:r>
    </w:p>
    <w:p w:rsidR="000940E7" w:rsidRDefault="000940E7"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0" w:type="auto"/>
        <w:tblInd w:w="93" w:type="dxa"/>
        <w:tblLook w:val="04A0" w:firstRow="1" w:lastRow="0" w:firstColumn="1" w:lastColumn="0" w:noHBand="0" w:noVBand="1"/>
      </w:tblPr>
      <w:tblGrid>
        <w:gridCol w:w="475"/>
        <w:gridCol w:w="2184"/>
        <w:gridCol w:w="1793"/>
        <w:gridCol w:w="1876"/>
        <w:gridCol w:w="1404"/>
        <w:gridCol w:w="2171"/>
      </w:tblGrid>
      <w:tr w:rsidR="00B12C23" w:rsidRPr="00B12C23" w:rsidTr="00B12C23">
        <w:trPr>
          <w:trHeight w:val="1470"/>
        </w:trPr>
        <w:tc>
          <w:tcPr>
            <w:tcW w:w="0" w:type="auto"/>
            <w:tcBorders>
              <w:top w:val="single" w:sz="4" w:space="0" w:color="auto"/>
              <w:left w:val="single" w:sz="8" w:space="0" w:color="auto"/>
              <w:bottom w:val="single" w:sz="8" w:space="0" w:color="auto"/>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 xml:space="preserve">№ </w:t>
            </w:r>
            <w:proofErr w:type="gramStart"/>
            <w:r w:rsidRPr="00B12C23">
              <w:rPr>
                <w:rFonts w:ascii="Times New Roman" w:hAnsi="Times New Roman"/>
                <w:b/>
                <w:bCs/>
                <w:sz w:val="18"/>
                <w:szCs w:val="18"/>
              </w:rPr>
              <w:t>п</w:t>
            </w:r>
            <w:proofErr w:type="gramEnd"/>
            <w:r w:rsidRPr="00B12C23">
              <w:rPr>
                <w:rFonts w:ascii="Times New Roman" w:hAnsi="Times New Roman"/>
                <w:b/>
                <w:bCs/>
                <w:sz w:val="18"/>
                <w:szCs w:val="18"/>
              </w:rPr>
              <w:t>/п</w:t>
            </w:r>
          </w:p>
        </w:tc>
        <w:tc>
          <w:tcPr>
            <w:tcW w:w="0" w:type="auto"/>
            <w:tcBorders>
              <w:top w:val="single" w:sz="4" w:space="0" w:color="auto"/>
              <w:left w:val="nil"/>
              <w:bottom w:val="single" w:sz="8" w:space="0" w:color="auto"/>
              <w:right w:val="single" w:sz="4"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 xml:space="preserve">Требование </w:t>
            </w:r>
            <w:r w:rsidRPr="00B12C23">
              <w:rPr>
                <w:rFonts w:ascii="Times New Roman" w:hAnsi="Times New Roman"/>
                <w:b/>
                <w:bCs/>
                <w:sz w:val="18"/>
                <w:szCs w:val="18"/>
              </w:rPr>
              <w:br/>
              <w:t>(параметр оценки)</w:t>
            </w:r>
          </w:p>
        </w:tc>
        <w:tc>
          <w:tcPr>
            <w:tcW w:w="0" w:type="auto"/>
            <w:tcBorders>
              <w:top w:val="single" w:sz="4" w:space="0" w:color="auto"/>
              <w:left w:val="single" w:sz="4" w:space="0" w:color="auto"/>
              <w:bottom w:val="single" w:sz="8" w:space="0" w:color="auto"/>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Документы, подтверждающие соответствия требованию</w:t>
            </w:r>
          </w:p>
        </w:tc>
        <w:tc>
          <w:tcPr>
            <w:tcW w:w="0" w:type="auto"/>
            <w:tcBorders>
              <w:top w:val="single" w:sz="4" w:space="0" w:color="auto"/>
              <w:left w:val="nil"/>
              <w:bottom w:val="single" w:sz="8" w:space="0" w:color="auto"/>
              <w:right w:val="nil"/>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proofErr w:type="spellStart"/>
            <w:r w:rsidRPr="00B12C23">
              <w:rPr>
                <w:rFonts w:ascii="Times New Roman" w:hAnsi="Times New Roman"/>
                <w:b/>
                <w:bCs/>
                <w:sz w:val="18"/>
                <w:szCs w:val="18"/>
              </w:rPr>
              <w:t>Еденица</w:t>
            </w:r>
            <w:proofErr w:type="spellEnd"/>
            <w:r w:rsidRPr="00B12C23">
              <w:rPr>
                <w:rFonts w:ascii="Times New Roman" w:hAnsi="Times New Roman"/>
                <w:b/>
                <w:bCs/>
                <w:sz w:val="18"/>
                <w:szCs w:val="18"/>
              </w:rPr>
              <w:t xml:space="preserve"> измерения</w:t>
            </w:r>
          </w:p>
        </w:tc>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Условия соответствия</w:t>
            </w:r>
          </w:p>
        </w:tc>
      </w:tr>
      <w:tr w:rsidR="00B12C23" w:rsidRPr="00B12C23" w:rsidTr="00B12C23">
        <w:trPr>
          <w:trHeight w:val="705"/>
        </w:trPr>
        <w:tc>
          <w:tcPr>
            <w:tcW w:w="0" w:type="auto"/>
            <w:gridSpan w:val="6"/>
            <w:tcBorders>
              <w:top w:val="single" w:sz="8" w:space="0" w:color="auto"/>
              <w:left w:val="single" w:sz="8" w:space="0" w:color="auto"/>
              <w:bottom w:val="single" w:sz="8" w:space="0" w:color="auto"/>
              <w:right w:val="single" w:sz="8" w:space="0" w:color="000000"/>
            </w:tcBorders>
            <w:shd w:val="clear" w:color="auto" w:fill="auto"/>
            <w:vAlign w:val="bottom"/>
            <w:hideMark/>
          </w:tcPr>
          <w:p w:rsidR="00B12C23" w:rsidRPr="00B12C23" w:rsidRDefault="00B12C23" w:rsidP="00B12C23">
            <w:pPr>
              <w:spacing w:before="0"/>
              <w:rPr>
                <w:rFonts w:ascii="Times New Roman" w:hAnsi="Times New Roman"/>
                <w:b/>
                <w:bCs/>
                <w:color w:val="000000"/>
                <w:sz w:val="18"/>
                <w:szCs w:val="18"/>
              </w:rPr>
            </w:pPr>
            <w:r w:rsidRPr="00B12C23">
              <w:rPr>
                <w:rFonts w:ascii="Times New Roman" w:hAnsi="Times New Roman"/>
                <w:b/>
                <w:bCs/>
                <w:color w:val="000000"/>
                <w:sz w:val="18"/>
                <w:szCs w:val="18"/>
              </w:rPr>
              <w:t>Требование о наличии допусков к выполнению работ, оказывающих влияние на безопасность объектов КС</w:t>
            </w:r>
          </w:p>
        </w:tc>
      </w:tr>
      <w:tr w:rsidR="00B12C23" w:rsidRPr="00B12C23" w:rsidTr="00B12C23">
        <w:trPr>
          <w:trHeight w:val="2355"/>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color w:val="000000"/>
                <w:sz w:val="18"/>
                <w:szCs w:val="18"/>
              </w:rPr>
            </w:pPr>
            <w:r w:rsidRPr="00B12C23">
              <w:rPr>
                <w:rFonts w:ascii="Times New Roman" w:hAnsi="Times New Roman"/>
                <w:b/>
                <w:bCs/>
                <w:color w:val="000000"/>
                <w:sz w:val="18"/>
                <w:szCs w:val="18"/>
              </w:rPr>
              <w:t>1</w:t>
            </w:r>
          </w:p>
        </w:tc>
        <w:tc>
          <w:tcPr>
            <w:tcW w:w="0" w:type="auto"/>
            <w:vMerge w:val="restart"/>
            <w:tcBorders>
              <w:top w:val="nil"/>
              <w:left w:val="single" w:sz="8" w:space="0" w:color="auto"/>
              <w:bottom w:val="single" w:sz="8" w:space="0" w:color="000000"/>
              <w:right w:val="single" w:sz="8" w:space="0" w:color="000000"/>
            </w:tcBorders>
            <w:shd w:val="clear" w:color="auto" w:fill="auto"/>
            <w:vAlign w:val="center"/>
            <w:hideMark/>
          </w:tcPr>
          <w:p w:rsidR="00B12C23" w:rsidRPr="00B12C23" w:rsidRDefault="00B12C23" w:rsidP="00B12C23">
            <w:pPr>
              <w:spacing w:before="0"/>
              <w:rPr>
                <w:rFonts w:ascii="Times New Roman" w:hAnsi="Times New Roman"/>
                <w:b/>
                <w:bCs/>
                <w:color w:val="000000"/>
                <w:sz w:val="18"/>
                <w:szCs w:val="18"/>
              </w:rPr>
            </w:pPr>
            <w:proofErr w:type="gramStart"/>
            <w:r w:rsidRPr="00B12C23">
              <w:rPr>
                <w:rFonts w:ascii="Times New Roman" w:hAnsi="Times New Roman"/>
                <w:b/>
                <w:bCs/>
                <w:color w:val="000000"/>
                <w:sz w:val="18"/>
                <w:szCs w:val="18"/>
              </w:rPr>
              <w:t xml:space="preserve">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заключения договоров по организации проектирования (подготовке проектной документации), стоимость которых по одному договору не менее стоимости коммерческого предложения участника по предмету закупки (в </w:t>
            </w:r>
            <w:r w:rsidRPr="00B12C23">
              <w:rPr>
                <w:rFonts w:ascii="Times New Roman" w:hAnsi="Times New Roman"/>
                <w:b/>
                <w:bCs/>
                <w:color w:val="000000"/>
                <w:sz w:val="18"/>
                <w:szCs w:val="18"/>
              </w:rPr>
              <w:lastRenderedPageBreak/>
              <w:t>соответствии с Градостроительным кодексом РФ)</w:t>
            </w:r>
            <w:proofErr w:type="gramEnd"/>
          </w:p>
        </w:tc>
        <w:tc>
          <w:tcPr>
            <w:tcW w:w="0" w:type="auto"/>
            <w:vMerge w:val="restart"/>
            <w:tcBorders>
              <w:top w:val="nil"/>
              <w:left w:val="single" w:sz="8" w:space="0" w:color="000000"/>
              <w:bottom w:val="single" w:sz="8" w:space="0" w:color="000000"/>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color w:val="000000"/>
                <w:sz w:val="18"/>
                <w:szCs w:val="18"/>
              </w:rPr>
            </w:pPr>
            <w:r w:rsidRPr="00B12C23">
              <w:rPr>
                <w:rFonts w:ascii="Times New Roman" w:hAnsi="Times New Roman"/>
                <w:b/>
                <w:bCs/>
                <w:color w:val="000000"/>
                <w:sz w:val="18"/>
                <w:szCs w:val="18"/>
              </w:rPr>
              <w:lastRenderedPageBreak/>
              <w:t>Копия действующего свидетельства СРО.  Иные разрешительные документы (при необходимости)</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color w:val="000000"/>
                <w:sz w:val="18"/>
                <w:szCs w:val="18"/>
              </w:rPr>
            </w:pPr>
            <w:r w:rsidRPr="00B12C23">
              <w:rPr>
                <w:rFonts w:ascii="Times New Roman" w:hAnsi="Times New Roman"/>
                <w:b/>
                <w:bCs/>
                <w:color w:val="000000"/>
                <w:sz w:val="18"/>
                <w:szCs w:val="18"/>
              </w:rPr>
              <w:t>Наличие/отсутствие</w:t>
            </w:r>
          </w:p>
        </w:tc>
        <w:tc>
          <w:tcPr>
            <w:tcW w:w="0" w:type="auto"/>
            <w:tcBorders>
              <w:top w:val="nil"/>
              <w:left w:val="nil"/>
              <w:bottom w:val="single" w:sz="8" w:space="0" w:color="auto"/>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color w:val="000000"/>
                <w:sz w:val="18"/>
                <w:szCs w:val="18"/>
              </w:rPr>
            </w:pPr>
            <w:r w:rsidRPr="00B12C23">
              <w:rPr>
                <w:rFonts w:ascii="Times New Roman" w:hAnsi="Times New Roman"/>
                <w:b/>
                <w:bCs/>
                <w:color w:val="000000"/>
                <w:sz w:val="18"/>
                <w:szCs w:val="18"/>
              </w:rPr>
              <w:t>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Наличие свидетельства СРО. Наличие иных разрешительных документов (при необходимости).</w:t>
            </w:r>
          </w:p>
        </w:tc>
      </w:tr>
      <w:tr w:rsidR="00B12C23" w:rsidRPr="00B12C23" w:rsidTr="00B12C23">
        <w:trPr>
          <w:trHeight w:val="2355"/>
        </w:trPr>
        <w:tc>
          <w:tcPr>
            <w:tcW w:w="0" w:type="auto"/>
            <w:vMerge/>
            <w:tcBorders>
              <w:top w:val="nil"/>
              <w:left w:val="single" w:sz="8" w:space="0" w:color="auto"/>
              <w:bottom w:val="single" w:sz="8" w:space="0" w:color="000000"/>
              <w:right w:val="single" w:sz="8" w:space="0" w:color="auto"/>
            </w:tcBorders>
            <w:vAlign w:val="center"/>
            <w:hideMark/>
          </w:tcPr>
          <w:p w:rsidR="00B12C23" w:rsidRPr="00B12C23" w:rsidRDefault="00B12C23" w:rsidP="00B12C23">
            <w:pPr>
              <w:spacing w:before="0"/>
              <w:rPr>
                <w:rFonts w:ascii="Times New Roman" w:hAnsi="Times New Roman"/>
                <w:b/>
                <w:bCs/>
                <w:color w:val="000000"/>
                <w:sz w:val="18"/>
                <w:szCs w:val="18"/>
              </w:rPr>
            </w:pPr>
          </w:p>
        </w:tc>
        <w:tc>
          <w:tcPr>
            <w:tcW w:w="0" w:type="auto"/>
            <w:vMerge/>
            <w:tcBorders>
              <w:top w:val="nil"/>
              <w:left w:val="single" w:sz="8" w:space="0" w:color="auto"/>
              <w:bottom w:val="single" w:sz="8" w:space="0" w:color="000000"/>
              <w:right w:val="single" w:sz="8" w:space="0" w:color="000000"/>
            </w:tcBorders>
            <w:vAlign w:val="center"/>
            <w:hideMark/>
          </w:tcPr>
          <w:p w:rsidR="00B12C23" w:rsidRPr="00B12C23" w:rsidRDefault="00B12C23" w:rsidP="00B12C23">
            <w:pPr>
              <w:spacing w:before="0"/>
              <w:rPr>
                <w:rFonts w:ascii="Times New Roman" w:hAnsi="Times New Roman"/>
                <w:b/>
                <w:bCs/>
                <w:color w:val="000000"/>
                <w:sz w:val="18"/>
                <w:szCs w:val="18"/>
              </w:rPr>
            </w:pPr>
          </w:p>
        </w:tc>
        <w:tc>
          <w:tcPr>
            <w:tcW w:w="0" w:type="auto"/>
            <w:vMerge/>
            <w:tcBorders>
              <w:top w:val="nil"/>
              <w:left w:val="single" w:sz="8" w:space="0" w:color="000000"/>
              <w:bottom w:val="single" w:sz="8" w:space="0" w:color="000000"/>
              <w:right w:val="single" w:sz="8" w:space="0" w:color="auto"/>
            </w:tcBorders>
            <w:vAlign w:val="center"/>
            <w:hideMark/>
          </w:tcPr>
          <w:p w:rsidR="00B12C23" w:rsidRPr="00B12C23" w:rsidRDefault="00B12C23" w:rsidP="00B12C23">
            <w:pPr>
              <w:spacing w:before="0"/>
              <w:rPr>
                <w:rFonts w:ascii="Times New Roman" w:hAnsi="Times New Roman"/>
                <w:b/>
                <w:bCs/>
                <w:color w:val="000000"/>
                <w:sz w:val="18"/>
                <w:szCs w:val="18"/>
              </w:rPr>
            </w:pPr>
          </w:p>
        </w:tc>
        <w:tc>
          <w:tcPr>
            <w:tcW w:w="0" w:type="auto"/>
            <w:vMerge/>
            <w:tcBorders>
              <w:top w:val="nil"/>
              <w:left w:val="single" w:sz="8" w:space="0" w:color="auto"/>
              <w:bottom w:val="single" w:sz="8" w:space="0" w:color="000000"/>
              <w:right w:val="single" w:sz="8" w:space="0" w:color="auto"/>
            </w:tcBorders>
            <w:vAlign w:val="center"/>
            <w:hideMark/>
          </w:tcPr>
          <w:p w:rsidR="00B12C23" w:rsidRPr="00B12C23" w:rsidRDefault="00B12C23" w:rsidP="00B12C23">
            <w:pPr>
              <w:spacing w:before="0"/>
              <w:rPr>
                <w:rFonts w:ascii="Times New Roman" w:hAnsi="Times New Roman"/>
                <w:b/>
                <w:bCs/>
                <w:color w:val="000000"/>
                <w:sz w:val="18"/>
                <w:szCs w:val="18"/>
              </w:rPr>
            </w:pPr>
          </w:p>
        </w:tc>
        <w:tc>
          <w:tcPr>
            <w:tcW w:w="0" w:type="auto"/>
            <w:tcBorders>
              <w:top w:val="nil"/>
              <w:left w:val="nil"/>
              <w:bottom w:val="single" w:sz="8" w:space="0" w:color="auto"/>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Не 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color w:val="000000"/>
                <w:sz w:val="18"/>
                <w:szCs w:val="18"/>
              </w:rPr>
            </w:pPr>
            <w:r w:rsidRPr="00B12C23">
              <w:rPr>
                <w:rFonts w:ascii="Times New Roman" w:hAnsi="Times New Roman"/>
                <w:b/>
                <w:bCs/>
                <w:color w:val="000000"/>
                <w:sz w:val="18"/>
                <w:szCs w:val="18"/>
              </w:rPr>
              <w:t>Отсутствие свидетельства СРО и/или иных разрешительных документов (при необходимости).</w:t>
            </w:r>
          </w:p>
        </w:tc>
      </w:tr>
      <w:tr w:rsidR="00B12C23" w:rsidRPr="00B12C23" w:rsidTr="00B12C23">
        <w:trPr>
          <w:trHeight w:val="990"/>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color w:val="000000"/>
                <w:sz w:val="18"/>
                <w:szCs w:val="18"/>
              </w:rPr>
            </w:pPr>
            <w:r w:rsidRPr="00B12C23">
              <w:rPr>
                <w:rFonts w:ascii="Times New Roman" w:hAnsi="Times New Roman"/>
                <w:b/>
                <w:bCs/>
                <w:color w:val="000000"/>
                <w:sz w:val="18"/>
                <w:szCs w:val="18"/>
              </w:rPr>
              <w:lastRenderedPageBreak/>
              <w:t>2</w:t>
            </w:r>
          </w:p>
        </w:tc>
        <w:tc>
          <w:tcPr>
            <w:tcW w:w="0" w:type="auto"/>
            <w:vMerge w:val="restart"/>
            <w:tcBorders>
              <w:top w:val="nil"/>
              <w:left w:val="single" w:sz="8" w:space="0" w:color="auto"/>
              <w:bottom w:val="single" w:sz="8" w:space="0" w:color="000000"/>
              <w:right w:val="single" w:sz="8" w:space="0" w:color="000000"/>
            </w:tcBorders>
            <w:shd w:val="clear" w:color="auto" w:fill="auto"/>
            <w:vAlign w:val="center"/>
            <w:hideMark/>
          </w:tcPr>
          <w:p w:rsidR="00B12C23" w:rsidRPr="00B12C23" w:rsidRDefault="00B12C23" w:rsidP="00B12C23">
            <w:pPr>
              <w:spacing w:before="0"/>
              <w:rPr>
                <w:rFonts w:ascii="Times New Roman" w:hAnsi="Times New Roman"/>
                <w:b/>
                <w:bCs/>
                <w:color w:val="000000"/>
                <w:sz w:val="18"/>
                <w:szCs w:val="18"/>
              </w:rPr>
            </w:pPr>
            <w:r w:rsidRPr="00B12C23">
              <w:rPr>
                <w:rFonts w:ascii="Times New Roman" w:hAnsi="Times New Roman"/>
                <w:b/>
                <w:bCs/>
                <w:color w:val="000000"/>
                <w:sz w:val="18"/>
                <w:szCs w:val="18"/>
              </w:rPr>
              <w:t>Наличие сертифицированной  системы менеджмента качества  требование о сертификате СМК ISO 9001</w:t>
            </w:r>
          </w:p>
        </w:tc>
        <w:tc>
          <w:tcPr>
            <w:tcW w:w="0" w:type="auto"/>
            <w:vMerge w:val="restart"/>
            <w:tcBorders>
              <w:top w:val="nil"/>
              <w:left w:val="single" w:sz="8" w:space="0" w:color="000000"/>
              <w:bottom w:val="single" w:sz="8" w:space="0" w:color="000000"/>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color w:val="000000"/>
                <w:sz w:val="18"/>
                <w:szCs w:val="18"/>
              </w:rPr>
            </w:pPr>
            <w:r w:rsidRPr="00B12C23">
              <w:rPr>
                <w:rFonts w:ascii="Times New Roman" w:hAnsi="Times New Roman"/>
                <w:b/>
                <w:bCs/>
                <w:color w:val="000000"/>
                <w:sz w:val="18"/>
                <w:szCs w:val="18"/>
              </w:rPr>
              <w:t>Копия сертификата СМК ISO 9001-2011</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color w:val="000000"/>
                <w:sz w:val="18"/>
                <w:szCs w:val="18"/>
              </w:rPr>
            </w:pPr>
            <w:r w:rsidRPr="00B12C23">
              <w:rPr>
                <w:rFonts w:ascii="Times New Roman" w:hAnsi="Times New Roman"/>
                <w:b/>
                <w:bCs/>
                <w:color w:val="000000"/>
                <w:sz w:val="18"/>
                <w:szCs w:val="18"/>
              </w:rPr>
              <w:t>Наличие/отсутствие</w:t>
            </w:r>
          </w:p>
        </w:tc>
        <w:tc>
          <w:tcPr>
            <w:tcW w:w="0" w:type="auto"/>
            <w:tcBorders>
              <w:top w:val="nil"/>
              <w:left w:val="nil"/>
              <w:bottom w:val="single" w:sz="8" w:space="0" w:color="auto"/>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color w:val="000000"/>
                <w:sz w:val="18"/>
                <w:szCs w:val="18"/>
              </w:rPr>
            </w:pPr>
            <w:r w:rsidRPr="00B12C23">
              <w:rPr>
                <w:rFonts w:ascii="Times New Roman" w:hAnsi="Times New Roman"/>
                <w:b/>
                <w:bCs/>
                <w:color w:val="000000"/>
                <w:sz w:val="18"/>
                <w:szCs w:val="18"/>
              </w:rPr>
              <w:t>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Наличие  сертификата СМК ISO 9001-2011.</w:t>
            </w:r>
          </w:p>
        </w:tc>
      </w:tr>
      <w:tr w:rsidR="00B12C23" w:rsidRPr="00B12C23" w:rsidTr="00B12C23">
        <w:trPr>
          <w:trHeight w:val="990"/>
        </w:trPr>
        <w:tc>
          <w:tcPr>
            <w:tcW w:w="0" w:type="auto"/>
            <w:vMerge/>
            <w:tcBorders>
              <w:top w:val="nil"/>
              <w:left w:val="single" w:sz="8" w:space="0" w:color="auto"/>
              <w:bottom w:val="single" w:sz="8" w:space="0" w:color="000000"/>
              <w:right w:val="single" w:sz="8" w:space="0" w:color="auto"/>
            </w:tcBorders>
            <w:vAlign w:val="center"/>
            <w:hideMark/>
          </w:tcPr>
          <w:p w:rsidR="00B12C23" w:rsidRPr="00B12C23" w:rsidRDefault="00B12C23" w:rsidP="00B12C23">
            <w:pPr>
              <w:spacing w:before="0"/>
              <w:rPr>
                <w:rFonts w:ascii="Times New Roman" w:hAnsi="Times New Roman"/>
                <w:b/>
                <w:bCs/>
                <w:color w:val="000000"/>
                <w:sz w:val="18"/>
                <w:szCs w:val="18"/>
              </w:rPr>
            </w:pPr>
          </w:p>
        </w:tc>
        <w:tc>
          <w:tcPr>
            <w:tcW w:w="0" w:type="auto"/>
            <w:vMerge/>
            <w:tcBorders>
              <w:top w:val="nil"/>
              <w:left w:val="single" w:sz="8" w:space="0" w:color="auto"/>
              <w:bottom w:val="single" w:sz="8" w:space="0" w:color="000000"/>
              <w:right w:val="single" w:sz="8" w:space="0" w:color="000000"/>
            </w:tcBorders>
            <w:vAlign w:val="center"/>
            <w:hideMark/>
          </w:tcPr>
          <w:p w:rsidR="00B12C23" w:rsidRPr="00B12C23" w:rsidRDefault="00B12C23" w:rsidP="00B12C23">
            <w:pPr>
              <w:spacing w:before="0"/>
              <w:rPr>
                <w:rFonts w:ascii="Times New Roman" w:hAnsi="Times New Roman"/>
                <w:b/>
                <w:bCs/>
                <w:color w:val="000000"/>
                <w:sz w:val="18"/>
                <w:szCs w:val="18"/>
              </w:rPr>
            </w:pPr>
          </w:p>
        </w:tc>
        <w:tc>
          <w:tcPr>
            <w:tcW w:w="0" w:type="auto"/>
            <w:vMerge/>
            <w:tcBorders>
              <w:top w:val="nil"/>
              <w:left w:val="single" w:sz="8" w:space="0" w:color="000000"/>
              <w:bottom w:val="single" w:sz="8" w:space="0" w:color="000000"/>
              <w:right w:val="single" w:sz="8" w:space="0" w:color="auto"/>
            </w:tcBorders>
            <w:vAlign w:val="center"/>
            <w:hideMark/>
          </w:tcPr>
          <w:p w:rsidR="00B12C23" w:rsidRPr="00B12C23" w:rsidRDefault="00B12C23" w:rsidP="00B12C23">
            <w:pPr>
              <w:spacing w:before="0"/>
              <w:rPr>
                <w:rFonts w:ascii="Times New Roman" w:hAnsi="Times New Roman"/>
                <w:b/>
                <w:bCs/>
                <w:color w:val="000000"/>
                <w:sz w:val="18"/>
                <w:szCs w:val="18"/>
              </w:rPr>
            </w:pPr>
          </w:p>
        </w:tc>
        <w:tc>
          <w:tcPr>
            <w:tcW w:w="0" w:type="auto"/>
            <w:vMerge/>
            <w:tcBorders>
              <w:top w:val="nil"/>
              <w:left w:val="single" w:sz="8" w:space="0" w:color="auto"/>
              <w:bottom w:val="single" w:sz="8" w:space="0" w:color="000000"/>
              <w:right w:val="single" w:sz="8" w:space="0" w:color="auto"/>
            </w:tcBorders>
            <w:vAlign w:val="center"/>
            <w:hideMark/>
          </w:tcPr>
          <w:p w:rsidR="00B12C23" w:rsidRPr="00B12C23" w:rsidRDefault="00B12C23" w:rsidP="00B12C23">
            <w:pPr>
              <w:spacing w:before="0"/>
              <w:rPr>
                <w:rFonts w:ascii="Times New Roman" w:hAnsi="Times New Roman"/>
                <w:b/>
                <w:bCs/>
                <w:color w:val="000000"/>
                <w:sz w:val="18"/>
                <w:szCs w:val="18"/>
              </w:rPr>
            </w:pPr>
          </w:p>
        </w:tc>
        <w:tc>
          <w:tcPr>
            <w:tcW w:w="0" w:type="auto"/>
            <w:tcBorders>
              <w:top w:val="nil"/>
              <w:left w:val="nil"/>
              <w:bottom w:val="single" w:sz="8" w:space="0" w:color="auto"/>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Не 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color w:val="000000"/>
                <w:sz w:val="18"/>
                <w:szCs w:val="18"/>
              </w:rPr>
            </w:pPr>
            <w:r w:rsidRPr="00B12C23">
              <w:rPr>
                <w:rFonts w:ascii="Times New Roman" w:hAnsi="Times New Roman"/>
                <w:b/>
                <w:bCs/>
                <w:color w:val="000000"/>
                <w:sz w:val="18"/>
                <w:szCs w:val="18"/>
              </w:rPr>
              <w:t>Отсутствие сертификата СМК ISO 9001-2011.</w:t>
            </w:r>
          </w:p>
        </w:tc>
      </w:tr>
      <w:tr w:rsidR="00B12C23" w:rsidRPr="00B12C23" w:rsidTr="00B12C23">
        <w:trPr>
          <w:trHeight w:val="660"/>
        </w:trPr>
        <w:tc>
          <w:tcPr>
            <w:tcW w:w="0" w:type="auto"/>
            <w:gridSpan w:val="6"/>
            <w:tcBorders>
              <w:top w:val="single" w:sz="8" w:space="0" w:color="auto"/>
              <w:left w:val="single" w:sz="8" w:space="0" w:color="auto"/>
              <w:bottom w:val="single" w:sz="8" w:space="0" w:color="auto"/>
              <w:right w:val="single" w:sz="8" w:space="0" w:color="000000"/>
            </w:tcBorders>
            <w:shd w:val="clear" w:color="auto" w:fill="auto"/>
            <w:vAlign w:val="bottom"/>
            <w:hideMark/>
          </w:tcPr>
          <w:p w:rsidR="00B12C23" w:rsidRPr="00B12C23" w:rsidRDefault="00B12C23" w:rsidP="00B12C23">
            <w:pPr>
              <w:spacing w:before="0"/>
              <w:rPr>
                <w:rFonts w:ascii="Times New Roman" w:hAnsi="Times New Roman"/>
                <w:b/>
                <w:bCs/>
                <w:color w:val="000000"/>
                <w:sz w:val="18"/>
                <w:szCs w:val="18"/>
              </w:rPr>
            </w:pPr>
            <w:r w:rsidRPr="00B12C23">
              <w:rPr>
                <w:rFonts w:ascii="Times New Roman" w:hAnsi="Times New Roman"/>
                <w:b/>
                <w:bCs/>
                <w:color w:val="000000"/>
                <w:sz w:val="18"/>
                <w:szCs w:val="18"/>
              </w:rPr>
              <w:t>Требования к опыту</w:t>
            </w:r>
          </w:p>
        </w:tc>
      </w:tr>
      <w:tr w:rsidR="00B12C23" w:rsidRPr="00B12C23" w:rsidTr="00B12C23">
        <w:trPr>
          <w:trHeight w:val="1845"/>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3</w:t>
            </w:r>
          </w:p>
        </w:tc>
        <w:tc>
          <w:tcPr>
            <w:tcW w:w="0" w:type="auto"/>
            <w:vMerge w:val="restart"/>
            <w:tcBorders>
              <w:top w:val="nil"/>
              <w:left w:val="single" w:sz="8" w:space="0" w:color="auto"/>
              <w:bottom w:val="single" w:sz="8" w:space="0" w:color="000000"/>
              <w:right w:val="single" w:sz="8" w:space="0" w:color="000000"/>
            </w:tcBorders>
            <w:shd w:val="clear" w:color="auto" w:fill="auto"/>
            <w:vAlign w:val="center"/>
            <w:hideMark/>
          </w:tcPr>
          <w:p w:rsidR="00B12C23" w:rsidRPr="00B12C23" w:rsidRDefault="00B12C23" w:rsidP="00B12C23">
            <w:pPr>
              <w:spacing w:before="0"/>
              <w:rPr>
                <w:rFonts w:ascii="Times New Roman" w:hAnsi="Times New Roman"/>
                <w:b/>
                <w:bCs/>
                <w:color w:val="000000"/>
                <w:sz w:val="18"/>
                <w:szCs w:val="18"/>
              </w:rPr>
            </w:pPr>
            <w:r w:rsidRPr="00B12C23">
              <w:rPr>
                <w:rFonts w:ascii="Times New Roman" w:hAnsi="Times New Roman"/>
                <w:b/>
                <w:bCs/>
                <w:color w:val="000000"/>
                <w:sz w:val="18"/>
                <w:szCs w:val="18"/>
              </w:rPr>
              <w:t>Наличие опыта работы проектной организации в качестве ген. проектировщика по выполнению собственными силами проектных работ по объектам по объектам строительства</w:t>
            </w:r>
            <w:proofErr w:type="gramStart"/>
            <w:r w:rsidRPr="00B12C23">
              <w:rPr>
                <w:rFonts w:ascii="Times New Roman" w:hAnsi="Times New Roman"/>
                <w:b/>
                <w:bCs/>
                <w:color w:val="000000"/>
                <w:sz w:val="18"/>
                <w:szCs w:val="18"/>
              </w:rPr>
              <w:t>.</w:t>
            </w:r>
            <w:proofErr w:type="gramEnd"/>
            <w:r w:rsidRPr="00B12C23">
              <w:rPr>
                <w:rFonts w:ascii="Times New Roman" w:hAnsi="Times New Roman"/>
                <w:b/>
                <w:bCs/>
                <w:color w:val="000000"/>
                <w:sz w:val="18"/>
                <w:szCs w:val="18"/>
              </w:rPr>
              <w:t xml:space="preserve"> </w:t>
            </w:r>
            <w:proofErr w:type="gramStart"/>
            <w:r w:rsidRPr="00B12C23">
              <w:rPr>
                <w:rFonts w:ascii="Times New Roman" w:hAnsi="Times New Roman"/>
                <w:b/>
                <w:bCs/>
                <w:color w:val="000000"/>
                <w:sz w:val="18"/>
                <w:szCs w:val="18"/>
              </w:rPr>
              <w:t>р</w:t>
            </w:r>
            <w:proofErr w:type="gramEnd"/>
            <w:r w:rsidRPr="00B12C23">
              <w:rPr>
                <w:rFonts w:ascii="Times New Roman" w:hAnsi="Times New Roman"/>
                <w:b/>
                <w:bCs/>
                <w:color w:val="000000"/>
                <w:sz w:val="18"/>
                <w:szCs w:val="18"/>
              </w:rPr>
              <w:t>еконструкции трубопроводов, не менее 10 объектов за последние 3 года, подтвержденных положительным заключением ГГЭ.</w:t>
            </w:r>
          </w:p>
        </w:tc>
        <w:tc>
          <w:tcPr>
            <w:tcW w:w="0" w:type="auto"/>
            <w:vMerge w:val="restart"/>
            <w:tcBorders>
              <w:top w:val="nil"/>
              <w:left w:val="single" w:sz="8" w:space="0" w:color="000000"/>
              <w:bottom w:val="single" w:sz="8" w:space="0" w:color="000000"/>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proofErr w:type="gramStart"/>
            <w:r w:rsidRPr="00B12C23">
              <w:rPr>
                <w:rFonts w:ascii="Times New Roman" w:hAnsi="Times New Roman"/>
                <w:b/>
                <w:bCs/>
                <w:sz w:val="18"/>
                <w:szCs w:val="18"/>
              </w:rPr>
              <w:t>Справка за подписью руководителя предприятия с перечнем договоров с организациями-заказчиками за последние 3  года которые получили положительные заключения ГГЭ, в которой должны быть показаны сведения о периоде выполнения работ, регион деятельности, вид работ по договору, указаны в справке и приложены копии титульных листов положительных заключений ГГЭ.</w:t>
            </w:r>
            <w:proofErr w:type="gramEnd"/>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Количество проектов по строительству, реконструкции трубопроводов шт.</w:t>
            </w:r>
          </w:p>
        </w:tc>
        <w:tc>
          <w:tcPr>
            <w:tcW w:w="0" w:type="auto"/>
            <w:tcBorders>
              <w:top w:val="nil"/>
              <w:left w:val="nil"/>
              <w:bottom w:val="single" w:sz="8" w:space="0" w:color="auto"/>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 xml:space="preserve">Наличие опыта проектирования объектов в необходимом кол-ве за установленный период времени </w:t>
            </w:r>
            <w:proofErr w:type="spellStart"/>
            <w:r w:rsidRPr="00B12C23">
              <w:rPr>
                <w:rFonts w:ascii="Times New Roman" w:hAnsi="Times New Roman"/>
                <w:b/>
                <w:bCs/>
                <w:sz w:val="18"/>
                <w:szCs w:val="18"/>
              </w:rPr>
              <w:t>подвтвержденного</w:t>
            </w:r>
            <w:proofErr w:type="spellEnd"/>
            <w:r w:rsidRPr="00B12C23">
              <w:rPr>
                <w:rFonts w:ascii="Times New Roman" w:hAnsi="Times New Roman"/>
                <w:b/>
                <w:bCs/>
                <w:sz w:val="18"/>
                <w:szCs w:val="18"/>
              </w:rPr>
              <w:t xml:space="preserve"> положительными заключениям ГГЭ.</w:t>
            </w:r>
          </w:p>
        </w:tc>
      </w:tr>
      <w:tr w:rsidR="00B12C23" w:rsidRPr="00B12C23" w:rsidTr="00B12C23">
        <w:trPr>
          <w:trHeight w:val="2655"/>
        </w:trPr>
        <w:tc>
          <w:tcPr>
            <w:tcW w:w="0" w:type="auto"/>
            <w:vMerge/>
            <w:tcBorders>
              <w:top w:val="nil"/>
              <w:left w:val="single" w:sz="8" w:space="0" w:color="auto"/>
              <w:bottom w:val="single" w:sz="8" w:space="0" w:color="000000"/>
              <w:right w:val="single" w:sz="8" w:space="0" w:color="auto"/>
            </w:tcBorders>
            <w:vAlign w:val="center"/>
            <w:hideMark/>
          </w:tcPr>
          <w:p w:rsidR="00B12C23" w:rsidRPr="00B12C23" w:rsidRDefault="00B12C23" w:rsidP="00B12C23">
            <w:pPr>
              <w:spacing w:before="0"/>
              <w:rPr>
                <w:rFonts w:ascii="Times New Roman" w:hAnsi="Times New Roman"/>
                <w:b/>
                <w:bCs/>
                <w:sz w:val="18"/>
                <w:szCs w:val="18"/>
              </w:rPr>
            </w:pPr>
          </w:p>
        </w:tc>
        <w:tc>
          <w:tcPr>
            <w:tcW w:w="0" w:type="auto"/>
            <w:vMerge/>
            <w:tcBorders>
              <w:top w:val="nil"/>
              <w:left w:val="single" w:sz="8" w:space="0" w:color="auto"/>
              <w:bottom w:val="single" w:sz="8" w:space="0" w:color="000000"/>
              <w:right w:val="single" w:sz="8" w:space="0" w:color="000000"/>
            </w:tcBorders>
            <w:vAlign w:val="center"/>
            <w:hideMark/>
          </w:tcPr>
          <w:p w:rsidR="00B12C23" w:rsidRPr="00B12C23" w:rsidRDefault="00B12C23" w:rsidP="00B12C23">
            <w:pPr>
              <w:spacing w:before="0"/>
              <w:rPr>
                <w:rFonts w:ascii="Times New Roman" w:hAnsi="Times New Roman"/>
                <w:b/>
                <w:bCs/>
                <w:color w:val="000000"/>
                <w:sz w:val="18"/>
                <w:szCs w:val="18"/>
              </w:rPr>
            </w:pPr>
          </w:p>
        </w:tc>
        <w:tc>
          <w:tcPr>
            <w:tcW w:w="0" w:type="auto"/>
            <w:vMerge/>
            <w:tcBorders>
              <w:top w:val="nil"/>
              <w:left w:val="single" w:sz="8" w:space="0" w:color="000000"/>
              <w:bottom w:val="single" w:sz="8" w:space="0" w:color="000000"/>
              <w:right w:val="single" w:sz="8" w:space="0" w:color="auto"/>
            </w:tcBorders>
            <w:vAlign w:val="center"/>
            <w:hideMark/>
          </w:tcPr>
          <w:p w:rsidR="00B12C23" w:rsidRPr="00B12C23" w:rsidRDefault="00B12C23" w:rsidP="00B12C23">
            <w:pPr>
              <w:spacing w:before="0"/>
              <w:rPr>
                <w:rFonts w:ascii="Times New Roman" w:hAnsi="Times New Roman"/>
                <w:b/>
                <w:bCs/>
                <w:sz w:val="18"/>
                <w:szCs w:val="18"/>
              </w:rPr>
            </w:pPr>
          </w:p>
        </w:tc>
        <w:tc>
          <w:tcPr>
            <w:tcW w:w="0" w:type="auto"/>
            <w:vMerge/>
            <w:tcBorders>
              <w:top w:val="nil"/>
              <w:left w:val="single" w:sz="8" w:space="0" w:color="auto"/>
              <w:bottom w:val="single" w:sz="8" w:space="0" w:color="000000"/>
              <w:right w:val="single" w:sz="8" w:space="0" w:color="auto"/>
            </w:tcBorders>
            <w:vAlign w:val="center"/>
            <w:hideMark/>
          </w:tcPr>
          <w:p w:rsidR="00B12C23" w:rsidRPr="00B12C23" w:rsidRDefault="00B12C23" w:rsidP="00B12C23">
            <w:pPr>
              <w:spacing w:before="0"/>
              <w:rPr>
                <w:rFonts w:ascii="Times New Roman" w:hAnsi="Times New Roman"/>
                <w:b/>
                <w:bCs/>
                <w:sz w:val="18"/>
                <w:szCs w:val="18"/>
              </w:rPr>
            </w:pPr>
          </w:p>
        </w:tc>
        <w:tc>
          <w:tcPr>
            <w:tcW w:w="0" w:type="auto"/>
            <w:tcBorders>
              <w:top w:val="nil"/>
              <w:left w:val="nil"/>
              <w:bottom w:val="nil"/>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Не соответствует</w:t>
            </w:r>
          </w:p>
        </w:tc>
        <w:tc>
          <w:tcPr>
            <w:tcW w:w="0" w:type="auto"/>
            <w:tcBorders>
              <w:top w:val="nil"/>
              <w:left w:val="nil"/>
              <w:bottom w:val="nil"/>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 xml:space="preserve">Отсутствие опыта проектирования объектов в необходимом кол-ве за установленный период времени либо отсутствие подтверждения опыта положительными заключениями </w:t>
            </w:r>
            <w:proofErr w:type="spellStart"/>
            <w:r w:rsidRPr="00B12C23">
              <w:rPr>
                <w:rFonts w:ascii="Times New Roman" w:hAnsi="Times New Roman"/>
                <w:b/>
                <w:bCs/>
                <w:sz w:val="18"/>
                <w:szCs w:val="18"/>
              </w:rPr>
              <w:t>Главгосэкспертизы</w:t>
            </w:r>
            <w:proofErr w:type="spellEnd"/>
            <w:r w:rsidRPr="00B12C23">
              <w:rPr>
                <w:rFonts w:ascii="Times New Roman" w:hAnsi="Times New Roman"/>
                <w:b/>
                <w:bCs/>
                <w:sz w:val="18"/>
                <w:szCs w:val="18"/>
              </w:rPr>
              <w:t xml:space="preserve"> России.</w:t>
            </w:r>
          </w:p>
        </w:tc>
      </w:tr>
      <w:tr w:rsidR="00B12C23" w:rsidRPr="00B12C23" w:rsidTr="00B12C23">
        <w:trPr>
          <w:trHeight w:val="2190"/>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4</w:t>
            </w:r>
          </w:p>
        </w:tc>
        <w:tc>
          <w:tcPr>
            <w:tcW w:w="0" w:type="auto"/>
            <w:vMerge w:val="restart"/>
            <w:tcBorders>
              <w:top w:val="nil"/>
              <w:left w:val="single" w:sz="8" w:space="0" w:color="auto"/>
              <w:bottom w:val="single" w:sz="8" w:space="0" w:color="000000"/>
              <w:right w:val="single" w:sz="8" w:space="0" w:color="000000"/>
            </w:tcBorders>
            <w:shd w:val="clear" w:color="auto" w:fill="auto"/>
            <w:vAlign w:val="center"/>
            <w:hideMark/>
          </w:tcPr>
          <w:p w:rsidR="00B12C23" w:rsidRPr="00B12C23" w:rsidRDefault="00B12C23" w:rsidP="00B12C23">
            <w:pPr>
              <w:spacing w:before="0"/>
              <w:rPr>
                <w:rFonts w:ascii="Times New Roman" w:hAnsi="Times New Roman"/>
                <w:b/>
                <w:bCs/>
                <w:color w:val="000000"/>
                <w:sz w:val="18"/>
                <w:szCs w:val="18"/>
              </w:rPr>
            </w:pPr>
            <w:r w:rsidRPr="00B12C23">
              <w:rPr>
                <w:rFonts w:ascii="Times New Roman" w:hAnsi="Times New Roman"/>
                <w:b/>
                <w:bCs/>
                <w:color w:val="000000"/>
                <w:sz w:val="18"/>
                <w:szCs w:val="18"/>
              </w:rPr>
              <w:t>Опыт работы в нефтедобывающей промышленности   в районах Крайнего Севера и районах приравненных к ним по аналогичным работам не менее 5 календарных лет.</w:t>
            </w:r>
          </w:p>
        </w:tc>
        <w:tc>
          <w:tcPr>
            <w:tcW w:w="0" w:type="auto"/>
            <w:vMerge w:val="restart"/>
            <w:tcBorders>
              <w:top w:val="nil"/>
              <w:left w:val="single" w:sz="8" w:space="0" w:color="000000"/>
              <w:bottom w:val="single" w:sz="8" w:space="0" w:color="000000"/>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 xml:space="preserve">Справка за подписью руководителя предприятия с перечнем договоров с организациями-заказчиками за последние 5  лет, в которой должны быть показаны сведения о периоде выполнения работ, регион деятельности, вид работ по договору, наличии экспертных заключений на </w:t>
            </w:r>
            <w:proofErr w:type="gramStart"/>
            <w:r w:rsidRPr="00B12C23">
              <w:rPr>
                <w:rFonts w:ascii="Times New Roman" w:hAnsi="Times New Roman"/>
                <w:b/>
                <w:bCs/>
                <w:sz w:val="18"/>
                <w:szCs w:val="18"/>
              </w:rPr>
              <w:t>документацию</w:t>
            </w:r>
            <w:proofErr w:type="gramEnd"/>
            <w:r w:rsidRPr="00B12C23">
              <w:rPr>
                <w:rFonts w:ascii="Times New Roman" w:hAnsi="Times New Roman"/>
                <w:b/>
                <w:bCs/>
                <w:sz w:val="18"/>
                <w:szCs w:val="18"/>
              </w:rPr>
              <w:t xml:space="preserve"> выполненную по договору.</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Количество лет</w:t>
            </w:r>
          </w:p>
        </w:tc>
        <w:tc>
          <w:tcPr>
            <w:tcW w:w="0" w:type="auto"/>
            <w:tcBorders>
              <w:top w:val="single" w:sz="8" w:space="0" w:color="auto"/>
              <w:left w:val="nil"/>
              <w:bottom w:val="single" w:sz="8" w:space="0" w:color="auto"/>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Соответствует</w:t>
            </w:r>
          </w:p>
        </w:tc>
        <w:tc>
          <w:tcPr>
            <w:tcW w:w="0" w:type="auto"/>
            <w:tcBorders>
              <w:top w:val="single" w:sz="8" w:space="0" w:color="auto"/>
              <w:left w:val="nil"/>
              <w:bottom w:val="single" w:sz="8" w:space="0" w:color="auto"/>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 xml:space="preserve">Наличие опыта работы в нефтедобывающей промышленности   </w:t>
            </w:r>
            <w:proofErr w:type="spellStart"/>
            <w:proofErr w:type="gramStart"/>
            <w:r w:rsidRPr="00B12C23">
              <w:rPr>
                <w:rFonts w:ascii="Times New Roman" w:hAnsi="Times New Roman"/>
                <w:b/>
                <w:bCs/>
                <w:sz w:val="18"/>
                <w:szCs w:val="18"/>
              </w:rPr>
              <w:t>вв</w:t>
            </w:r>
            <w:proofErr w:type="spellEnd"/>
            <w:proofErr w:type="gramEnd"/>
            <w:r w:rsidRPr="00B12C23">
              <w:rPr>
                <w:rFonts w:ascii="Times New Roman" w:hAnsi="Times New Roman"/>
                <w:b/>
                <w:bCs/>
                <w:sz w:val="18"/>
                <w:szCs w:val="18"/>
              </w:rPr>
              <w:t xml:space="preserve"> районах Крайнего Севера и районах приравненных к ним по аналогичным работам не менее 5 календарных лет.</w:t>
            </w:r>
          </w:p>
        </w:tc>
      </w:tr>
      <w:tr w:rsidR="00B12C23" w:rsidRPr="00B12C23" w:rsidTr="00B12C23">
        <w:trPr>
          <w:trHeight w:val="2190"/>
        </w:trPr>
        <w:tc>
          <w:tcPr>
            <w:tcW w:w="0" w:type="auto"/>
            <w:vMerge/>
            <w:tcBorders>
              <w:top w:val="nil"/>
              <w:left w:val="single" w:sz="8" w:space="0" w:color="auto"/>
              <w:bottom w:val="single" w:sz="8" w:space="0" w:color="000000"/>
              <w:right w:val="single" w:sz="8" w:space="0" w:color="auto"/>
            </w:tcBorders>
            <w:vAlign w:val="center"/>
            <w:hideMark/>
          </w:tcPr>
          <w:p w:rsidR="00B12C23" w:rsidRPr="00B12C23" w:rsidRDefault="00B12C23" w:rsidP="00B12C23">
            <w:pPr>
              <w:spacing w:before="0"/>
              <w:rPr>
                <w:rFonts w:ascii="Times New Roman" w:hAnsi="Times New Roman"/>
                <w:b/>
                <w:bCs/>
                <w:sz w:val="18"/>
                <w:szCs w:val="18"/>
              </w:rPr>
            </w:pPr>
          </w:p>
        </w:tc>
        <w:tc>
          <w:tcPr>
            <w:tcW w:w="0" w:type="auto"/>
            <w:vMerge/>
            <w:tcBorders>
              <w:top w:val="nil"/>
              <w:left w:val="single" w:sz="8" w:space="0" w:color="auto"/>
              <w:bottom w:val="single" w:sz="8" w:space="0" w:color="000000"/>
              <w:right w:val="single" w:sz="8" w:space="0" w:color="000000"/>
            </w:tcBorders>
            <w:vAlign w:val="center"/>
            <w:hideMark/>
          </w:tcPr>
          <w:p w:rsidR="00B12C23" w:rsidRPr="00B12C23" w:rsidRDefault="00B12C23" w:rsidP="00B12C23">
            <w:pPr>
              <w:spacing w:before="0"/>
              <w:rPr>
                <w:rFonts w:ascii="Times New Roman" w:hAnsi="Times New Roman"/>
                <w:b/>
                <w:bCs/>
                <w:color w:val="000000"/>
                <w:sz w:val="18"/>
                <w:szCs w:val="18"/>
              </w:rPr>
            </w:pPr>
          </w:p>
        </w:tc>
        <w:tc>
          <w:tcPr>
            <w:tcW w:w="0" w:type="auto"/>
            <w:vMerge/>
            <w:tcBorders>
              <w:top w:val="nil"/>
              <w:left w:val="single" w:sz="8" w:space="0" w:color="000000"/>
              <w:bottom w:val="single" w:sz="8" w:space="0" w:color="000000"/>
              <w:right w:val="single" w:sz="8" w:space="0" w:color="auto"/>
            </w:tcBorders>
            <w:vAlign w:val="center"/>
            <w:hideMark/>
          </w:tcPr>
          <w:p w:rsidR="00B12C23" w:rsidRPr="00B12C23" w:rsidRDefault="00B12C23" w:rsidP="00B12C23">
            <w:pPr>
              <w:spacing w:before="0"/>
              <w:rPr>
                <w:rFonts w:ascii="Times New Roman" w:hAnsi="Times New Roman"/>
                <w:b/>
                <w:bCs/>
                <w:sz w:val="18"/>
                <w:szCs w:val="18"/>
              </w:rPr>
            </w:pPr>
          </w:p>
        </w:tc>
        <w:tc>
          <w:tcPr>
            <w:tcW w:w="0" w:type="auto"/>
            <w:vMerge/>
            <w:tcBorders>
              <w:top w:val="nil"/>
              <w:left w:val="single" w:sz="8" w:space="0" w:color="auto"/>
              <w:bottom w:val="single" w:sz="8" w:space="0" w:color="000000"/>
              <w:right w:val="single" w:sz="8" w:space="0" w:color="auto"/>
            </w:tcBorders>
            <w:vAlign w:val="center"/>
            <w:hideMark/>
          </w:tcPr>
          <w:p w:rsidR="00B12C23" w:rsidRPr="00B12C23" w:rsidRDefault="00B12C23" w:rsidP="00B12C23">
            <w:pPr>
              <w:spacing w:before="0"/>
              <w:rPr>
                <w:rFonts w:ascii="Times New Roman" w:hAnsi="Times New Roman"/>
                <w:b/>
                <w:bCs/>
                <w:sz w:val="18"/>
                <w:szCs w:val="18"/>
              </w:rPr>
            </w:pPr>
          </w:p>
        </w:tc>
        <w:tc>
          <w:tcPr>
            <w:tcW w:w="0" w:type="auto"/>
            <w:tcBorders>
              <w:top w:val="nil"/>
              <w:left w:val="nil"/>
              <w:bottom w:val="single" w:sz="8" w:space="0" w:color="auto"/>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Не 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Наличие опыта работы в нефтедобывающей промышленности   в районах Крайнего Севера и районах приравненных к ним по аналогичным работам  менее 5 лет.</w:t>
            </w:r>
          </w:p>
        </w:tc>
      </w:tr>
      <w:tr w:rsidR="00B12C23" w:rsidRPr="00B12C23" w:rsidTr="00B12C23">
        <w:trPr>
          <w:trHeight w:val="690"/>
        </w:trPr>
        <w:tc>
          <w:tcPr>
            <w:tcW w:w="0" w:type="auto"/>
            <w:gridSpan w:val="6"/>
            <w:tcBorders>
              <w:top w:val="single" w:sz="8" w:space="0" w:color="auto"/>
              <w:left w:val="single" w:sz="8" w:space="0" w:color="auto"/>
              <w:bottom w:val="single" w:sz="8" w:space="0" w:color="auto"/>
              <w:right w:val="single" w:sz="8" w:space="0" w:color="000000"/>
            </w:tcBorders>
            <w:shd w:val="clear" w:color="auto" w:fill="auto"/>
            <w:vAlign w:val="bottom"/>
            <w:hideMark/>
          </w:tcPr>
          <w:p w:rsidR="00B12C23" w:rsidRPr="00B12C23" w:rsidRDefault="00B12C23" w:rsidP="00B12C23">
            <w:pPr>
              <w:spacing w:before="0"/>
              <w:rPr>
                <w:rFonts w:ascii="Times New Roman" w:hAnsi="Times New Roman"/>
                <w:b/>
                <w:bCs/>
                <w:color w:val="000000"/>
                <w:sz w:val="18"/>
                <w:szCs w:val="18"/>
              </w:rPr>
            </w:pPr>
            <w:r w:rsidRPr="00B12C23">
              <w:rPr>
                <w:rFonts w:ascii="Times New Roman" w:hAnsi="Times New Roman"/>
                <w:b/>
                <w:bCs/>
                <w:color w:val="000000"/>
                <w:sz w:val="18"/>
                <w:szCs w:val="18"/>
              </w:rPr>
              <w:lastRenderedPageBreak/>
              <w:t xml:space="preserve">Требование о наличии трудовых ресурсов </w:t>
            </w:r>
          </w:p>
        </w:tc>
      </w:tr>
      <w:tr w:rsidR="00B12C23" w:rsidRPr="00B12C23" w:rsidTr="00B12C23">
        <w:trPr>
          <w:trHeight w:val="1365"/>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5</w:t>
            </w:r>
          </w:p>
        </w:tc>
        <w:tc>
          <w:tcPr>
            <w:tcW w:w="0" w:type="auto"/>
            <w:vMerge w:val="restart"/>
            <w:tcBorders>
              <w:top w:val="nil"/>
              <w:left w:val="single" w:sz="8" w:space="0" w:color="auto"/>
              <w:bottom w:val="single" w:sz="8" w:space="0" w:color="000000"/>
              <w:right w:val="single" w:sz="8" w:space="0" w:color="000000"/>
            </w:tcBorders>
            <w:shd w:val="clear" w:color="auto" w:fill="auto"/>
            <w:vAlign w:val="center"/>
            <w:hideMark/>
          </w:tcPr>
          <w:p w:rsidR="00B12C23" w:rsidRPr="00B12C23" w:rsidRDefault="00B12C23" w:rsidP="00B12C23">
            <w:pPr>
              <w:spacing w:before="0"/>
              <w:rPr>
                <w:rFonts w:ascii="Times New Roman" w:hAnsi="Times New Roman"/>
                <w:b/>
                <w:bCs/>
                <w:sz w:val="18"/>
                <w:szCs w:val="18"/>
              </w:rPr>
            </w:pPr>
            <w:r w:rsidRPr="00B12C23">
              <w:rPr>
                <w:rFonts w:ascii="Times New Roman" w:hAnsi="Times New Roman"/>
                <w:b/>
                <w:bCs/>
                <w:sz w:val="18"/>
                <w:szCs w:val="18"/>
              </w:rPr>
              <w:t>Наличие трудовых ресурсов у проектной организации (не менее 30 чел. инженеров проектировщиков)</w:t>
            </w:r>
          </w:p>
        </w:tc>
        <w:tc>
          <w:tcPr>
            <w:tcW w:w="0" w:type="auto"/>
            <w:vMerge w:val="restart"/>
            <w:tcBorders>
              <w:top w:val="nil"/>
              <w:left w:val="single" w:sz="8" w:space="0" w:color="000000"/>
              <w:bottom w:val="single" w:sz="8" w:space="0" w:color="000000"/>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Справка-перечень сотрудников предприятия за подписью руководителя предприятия с указанием должности и принадлежности сотрудника к отделу.</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 xml:space="preserve">Количество инженеров </w:t>
            </w:r>
            <w:proofErr w:type="spellStart"/>
            <w:r w:rsidRPr="00B12C23">
              <w:rPr>
                <w:rFonts w:ascii="Times New Roman" w:hAnsi="Times New Roman"/>
                <w:b/>
                <w:bCs/>
                <w:sz w:val="18"/>
                <w:szCs w:val="18"/>
              </w:rPr>
              <w:t>проектировщико</w:t>
            </w:r>
            <w:proofErr w:type="spellEnd"/>
            <w:r w:rsidRPr="00B12C23">
              <w:rPr>
                <w:rFonts w:ascii="Times New Roman" w:hAnsi="Times New Roman"/>
                <w:b/>
                <w:bCs/>
                <w:sz w:val="18"/>
                <w:szCs w:val="18"/>
              </w:rPr>
              <w:t xml:space="preserve"> - чел.</w:t>
            </w:r>
          </w:p>
        </w:tc>
        <w:tc>
          <w:tcPr>
            <w:tcW w:w="0" w:type="auto"/>
            <w:tcBorders>
              <w:top w:val="nil"/>
              <w:left w:val="nil"/>
              <w:bottom w:val="nil"/>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 xml:space="preserve">Кол-во трудовых ресурсов соответствует или превышает </w:t>
            </w:r>
            <w:proofErr w:type="gramStart"/>
            <w:r w:rsidRPr="00B12C23">
              <w:rPr>
                <w:rFonts w:ascii="Times New Roman" w:hAnsi="Times New Roman"/>
                <w:b/>
                <w:bCs/>
                <w:sz w:val="18"/>
                <w:szCs w:val="18"/>
              </w:rPr>
              <w:t>значение</w:t>
            </w:r>
            <w:proofErr w:type="gramEnd"/>
            <w:r w:rsidRPr="00B12C23">
              <w:rPr>
                <w:rFonts w:ascii="Times New Roman" w:hAnsi="Times New Roman"/>
                <w:b/>
                <w:bCs/>
                <w:sz w:val="18"/>
                <w:szCs w:val="18"/>
              </w:rPr>
              <w:t xml:space="preserve"> установленное в критерии</w:t>
            </w:r>
          </w:p>
        </w:tc>
      </w:tr>
      <w:tr w:rsidR="00B12C23" w:rsidRPr="00B12C23" w:rsidTr="00B12C23">
        <w:trPr>
          <w:trHeight w:val="1365"/>
        </w:trPr>
        <w:tc>
          <w:tcPr>
            <w:tcW w:w="0" w:type="auto"/>
            <w:vMerge/>
            <w:tcBorders>
              <w:top w:val="nil"/>
              <w:left w:val="single" w:sz="8" w:space="0" w:color="auto"/>
              <w:bottom w:val="single" w:sz="8" w:space="0" w:color="000000"/>
              <w:right w:val="single" w:sz="8" w:space="0" w:color="auto"/>
            </w:tcBorders>
            <w:vAlign w:val="center"/>
            <w:hideMark/>
          </w:tcPr>
          <w:p w:rsidR="00B12C23" w:rsidRPr="00B12C23" w:rsidRDefault="00B12C23" w:rsidP="00B12C23">
            <w:pPr>
              <w:spacing w:before="0"/>
              <w:rPr>
                <w:rFonts w:ascii="Times New Roman" w:hAnsi="Times New Roman"/>
                <w:b/>
                <w:bCs/>
                <w:sz w:val="18"/>
                <w:szCs w:val="18"/>
              </w:rPr>
            </w:pPr>
          </w:p>
        </w:tc>
        <w:tc>
          <w:tcPr>
            <w:tcW w:w="0" w:type="auto"/>
            <w:vMerge/>
            <w:tcBorders>
              <w:top w:val="nil"/>
              <w:left w:val="single" w:sz="8" w:space="0" w:color="auto"/>
              <w:bottom w:val="single" w:sz="8" w:space="0" w:color="000000"/>
              <w:right w:val="single" w:sz="8" w:space="0" w:color="000000"/>
            </w:tcBorders>
            <w:vAlign w:val="center"/>
            <w:hideMark/>
          </w:tcPr>
          <w:p w:rsidR="00B12C23" w:rsidRPr="00B12C23" w:rsidRDefault="00B12C23" w:rsidP="00B12C23">
            <w:pPr>
              <w:spacing w:before="0"/>
              <w:rPr>
                <w:rFonts w:ascii="Times New Roman" w:hAnsi="Times New Roman"/>
                <w:b/>
                <w:bCs/>
                <w:sz w:val="18"/>
                <w:szCs w:val="18"/>
              </w:rPr>
            </w:pPr>
          </w:p>
        </w:tc>
        <w:tc>
          <w:tcPr>
            <w:tcW w:w="0" w:type="auto"/>
            <w:vMerge/>
            <w:tcBorders>
              <w:top w:val="nil"/>
              <w:left w:val="single" w:sz="8" w:space="0" w:color="000000"/>
              <w:bottom w:val="single" w:sz="8" w:space="0" w:color="000000"/>
              <w:right w:val="single" w:sz="8" w:space="0" w:color="auto"/>
            </w:tcBorders>
            <w:vAlign w:val="center"/>
            <w:hideMark/>
          </w:tcPr>
          <w:p w:rsidR="00B12C23" w:rsidRPr="00B12C23" w:rsidRDefault="00B12C23" w:rsidP="00B12C23">
            <w:pPr>
              <w:spacing w:before="0"/>
              <w:rPr>
                <w:rFonts w:ascii="Times New Roman" w:hAnsi="Times New Roman"/>
                <w:b/>
                <w:bCs/>
                <w:sz w:val="18"/>
                <w:szCs w:val="18"/>
              </w:rPr>
            </w:pPr>
          </w:p>
        </w:tc>
        <w:tc>
          <w:tcPr>
            <w:tcW w:w="0" w:type="auto"/>
            <w:vMerge/>
            <w:tcBorders>
              <w:top w:val="nil"/>
              <w:left w:val="single" w:sz="8" w:space="0" w:color="auto"/>
              <w:bottom w:val="single" w:sz="8" w:space="0" w:color="000000"/>
              <w:right w:val="single" w:sz="8" w:space="0" w:color="auto"/>
            </w:tcBorders>
            <w:vAlign w:val="center"/>
            <w:hideMark/>
          </w:tcPr>
          <w:p w:rsidR="00B12C23" w:rsidRPr="00B12C23" w:rsidRDefault="00B12C23" w:rsidP="00B12C23">
            <w:pPr>
              <w:spacing w:before="0"/>
              <w:rPr>
                <w:rFonts w:ascii="Times New Roman" w:hAnsi="Times New Roman"/>
                <w:b/>
                <w:bCs/>
                <w:sz w:val="18"/>
                <w:szCs w:val="18"/>
              </w:rPr>
            </w:pPr>
          </w:p>
        </w:tc>
        <w:tc>
          <w:tcPr>
            <w:tcW w:w="0" w:type="auto"/>
            <w:tcBorders>
              <w:top w:val="single" w:sz="4" w:space="0" w:color="auto"/>
              <w:left w:val="nil"/>
              <w:bottom w:val="single" w:sz="8" w:space="0" w:color="auto"/>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Не 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Кол-во трудовых ресурсов, менее значения, установленного в критерии.</w:t>
            </w:r>
          </w:p>
        </w:tc>
      </w:tr>
      <w:tr w:rsidR="00B12C23" w:rsidRPr="00B12C23" w:rsidTr="00B12C23">
        <w:trPr>
          <w:trHeight w:val="1785"/>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6</w:t>
            </w:r>
          </w:p>
        </w:tc>
        <w:tc>
          <w:tcPr>
            <w:tcW w:w="0" w:type="auto"/>
            <w:vMerge w:val="restart"/>
            <w:tcBorders>
              <w:top w:val="nil"/>
              <w:left w:val="single" w:sz="8" w:space="0" w:color="auto"/>
              <w:bottom w:val="single" w:sz="8" w:space="0" w:color="000000"/>
              <w:right w:val="single" w:sz="8" w:space="0" w:color="000000"/>
            </w:tcBorders>
            <w:shd w:val="clear" w:color="auto" w:fill="auto"/>
            <w:vAlign w:val="center"/>
            <w:hideMark/>
          </w:tcPr>
          <w:p w:rsidR="00B12C23" w:rsidRPr="00B12C23" w:rsidRDefault="00B12C23" w:rsidP="00B12C23">
            <w:pPr>
              <w:spacing w:before="0"/>
              <w:rPr>
                <w:rFonts w:ascii="Times New Roman" w:hAnsi="Times New Roman"/>
                <w:b/>
                <w:bCs/>
                <w:sz w:val="18"/>
                <w:szCs w:val="18"/>
              </w:rPr>
            </w:pPr>
            <w:r w:rsidRPr="00B12C23">
              <w:rPr>
                <w:rFonts w:ascii="Times New Roman" w:hAnsi="Times New Roman"/>
                <w:b/>
                <w:bCs/>
                <w:sz w:val="18"/>
                <w:szCs w:val="18"/>
              </w:rPr>
              <w:t>Наличие у проектной организации собственной изыскательской партии или действующих договоров с изыскательскими организациями (состав партии не менее 5 инженеров, с полным комплектом техник</w:t>
            </w:r>
            <w:proofErr w:type="gramStart"/>
            <w:r w:rsidRPr="00B12C23">
              <w:rPr>
                <w:rFonts w:ascii="Times New Roman" w:hAnsi="Times New Roman"/>
                <w:b/>
                <w:bCs/>
                <w:sz w:val="18"/>
                <w:szCs w:val="18"/>
              </w:rPr>
              <w:t>и(</w:t>
            </w:r>
            <w:proofErr w:type="gramEnd"/>
            <w:r w:rsidRPr="00B12C23">
              <w:rPr>
                <w:rFonts w:ascii="Times New Roman" w:hAnsi="Times New Roman"/>
                <w:b/>
                <w:bCs/>
                <w:sz w:val="18"/>
                <w:szCs w:val="18"/>
              </w:rPr>
              <w:t xml:space="preserve">бурильная установка) и оборудования, для выполнения геодезических, геологических работ, </w:t>
            </w:r>
            <w:proofErr w:type="spellStart"/>
            <w:r w:rsidRPr="00B12C23">
              <w:rPr>
                <w:rFonts w:ascii="Times New Roman" w:hAnsi="Times New Roman"/>
                <w:b/>
                <w:bCs/>
                <w:sz w:val="18"/>
                <w:szCs w:val="18"/>
              </w:rPr>
              <w:t>лицензинное</w:t>
            </w:r>
            <w:proofErr w:type="spellEnd"/>
            <w:r w:rsidRPr="00B12C23">
              <w:rPr>
                <w:rFonts w:ascii="Times New Roman" w:hAnsi="Times New Roman"/>
                <w:b/>
                <w:bCs/>
                <w:sz w:val="18"/>
                <w:szCs w:val="18"/>
              </w:rPr>
              <w:t xml:space="preserve"> ПО для обработки материалов)</w:t>
            </w:r>
          </w:p>
        </w:tc>
        <w:tc>
          <w:tcPr>
            <w:tcW w:w="0" w:type="auto"/>
            <w:vMerge w:val="restart"/>
            <w:tcBorders>
              <w:top w:val="nil"/>
              <w:left w:val="single" w:sz="8" w:space="0" w:color="000000"/>
              <w:bottom w:val="single" w:sz="8" w:space="0" w:color="000000"/>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 xml:space="preserve">Справка-перечень сотрудников предприятия за подписью руководителя предприятия с указанием должности и принадлежности сотрудника к отделу, перечень техники и </w:t>
            </w:r>
            <w:proofErr w:type="spellStart"/>
            <w:r w:rsidRPr="00B12C23">
              <w:rPr>
                <w:rFonts w:ascii="Times New Roman" w:hAnsi="Times New Roman"/>
                <w:b/>
                <w:bCs/>
                <w:sz w:val="18"/>
                <w:szCs w:val="18"/>
              </w:rPr>
              <w:t>обрудования</w:t>
            </w:r>
            <w:proofErr w:type="spellEnd"/>
            <w:r w:rsidRPr="00B12C23">
              <w:rPr>
                <w:rFonts w:ascii="Times New Roman" w:hAnsi="Times New Roman"/>
                <w:b/>
                <w:bCs/>
                <w:sz w:val="18"/>
                <w:szCs w:val="18"/>
              </w:rPr>
              <w:t xml:space="preserve"> (за подписью руководителя предприятия) или копия  договора на выполнение изыскательских работ, заверенная печатью организации</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color w:val="000000"/>
                <w:sz w:val="18"/>
                <w:szCs w:val="18"/>
              </w:rPr>
            </w:pPr>
            <w:r w:rsidRPr="00B12C23">
              <w:rPr>
                <w:rFonts w:ascii="Times New Roman" w:hAnsi="Times New Roman"/>
                <w:b/>
                <w:bCs/>
                <w:color w:val="000000"/>
                <w:sz w:val="18"/>
                <w:szCs w:val="18"/>
              </w:rPr>
              <w:t>Наличие/отсутствие</w:t>
            </w:r>
          </w:p>
        </w:tc>
        <w:tc>
          <w:tcPr>
            <w:tcW w:w="0" w:type="auto"/>
            <w:tcBorders>
              <w:top w:val="nil"/>
              <w:left w:val="nil"/>
              <w:bottom w:val="single" w:sz="8" w:space="0" w:color="auto"/>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 xml:space="preserve">Кол-во трудовых ресурсов соответствует или превышает </w:t>
            </w:r>
            <w:proofErr w:type="gramStart"/>
            <w:r w:rsidRPr="00B12C23">
              <w:rPr>
                <w:rFonts w:ascii="Times New Roman" w:hAnsi="Times New Roman"/>
                <w:b/>
                <w:bCs/>
                <w:sz w:val="18"/>
                <w:szCs w:val="18"/>
              </w:rPr>
              <w:t>значение</w:t>
            </w:r>
            <w:proofErr w:type="gramEnd"/>
            <w:r w:rsidRPr="00B12C23">
              <w:rPr>
                <w:rFonts w:ascii="Times New Roman" w:hAnsi="Times New Roman"/>
                <w:b/>
                <w:bCs/>
                <w:sz w:val="18"/>
                <w:szCs w:val="18"/>
              </w:rPr>
              <w:t xml:space="preserve"> установленное в критерии</w:t>
            </w:r>
          </w:p>
        </w:tc>
      </w:tr>
      <w:tr w:rsidR="00B12C23" w:rsidRPr="00B12C23" w:rsidTr="00B12C23">
        <w:trPr>
          <w:trHeight w:val="1785"/>
        </w:trPr>
        <w:tc>
          <w:tcPr>
            <w:tcW w:w="0" w:type="auto"/>
            <w:vMerge/>
            <w:tcBorders>
              <w:top w:val="nil"/>
              <w:left w:val="single" w:sz="8" w:space="0" w:color="auto"/>
              <w:bottom w:val="single" w:sz="8" w:space="0" w:color="000000"/>
              <w:right w:val="single" w:sz="8" w:space="0" w:color="auto"/>
            </w:tcBorders>
            <w:vAlign w:val="center"/>
            <w:hideMark/>
          </w:tcPr>
          <w:p w:rsidR="00B12C23" w:rsidRPr="00B12C23" w:rsidRDefault="00B12C23" w:rsidP="00B12C23">
            <w:pPr>
              <w:spacing w:before="0"/>
              <w:rPr>
                <w:rFonts w:ascii="Times New Roman" w:hAnsi="Times New Roman"/>
                <w:b/>
                <w:bCs/>
                <w:sz w:val="18"/>
                <w:szCs w:val="18"/>
              </w:rPr>
            </w:pPr>
          </w:p>
        </w:tc>
        <w:tc>
          <w:tcPr>
            <w:tcW w:w="0" w:type="auto"/>
            <w:vMerge/>
            <w:tcBorders>
              <w:top w:val="nil"/>
              <w:left w:val="single" w:sz="8" w:space="0" w:color="auto"/>
              <w:bottom w:val="single" w:sz="8" w:space="0" w:color="000000"/>
              <w:right w:val="single" w:sz="8" w:space="0" w:color="000000"/>
            </w:tcBorders>
            <w:vAlign w:val="center"/>
            <w:hideMark/>
          </w:tcPr>
          <w:p w:rsidR="00B12C23" w:rsidRPr="00B12C23" w:rsidRDefault="00B12C23" w:rsidP="00B12C23">
            <w:pPr>
              <w:spacing w:before="0"/>
              <w:rPr>
                <w:rFonts w:ascii="Times New Roman" w:hAnsi="Times New Roman"/>
                <w:b/>
                <w:bCs/>
                <w:sz w:val="18"/>
                <w:szCs w:val="18"/>
              </w:rPr>
            </w:pPr>
          </w:p>
        </w:tc>
        <w:tc>
          <w:tcPr>
            <w:tcW w:w="0" w:type="auto"/>
            <w:vMerge/>
            <w:tcBorders>
              <w:top w:val="nil"/>
              <w:left w:val="single" w:sz="8" w:space="0" w:color="000000"/>
              <w:bottom w:val="single" w:sz="8" w:space="0" w:color="000000"/>
              <w:right w:val="single" w:sz="8" w:space="0" w:color="auto"/>
            </w:tcBorders>
            <w:vAlign w:val="center"/>
            <w:hideMark/>
          </w:tcPr>
          <w:p w:rsidR="00B12C23" w:rsidRPr="00B12C23" w:rsidRDefault="00B12C23" w:rsidP="00B12C23">
            <w:pPr>
              <w:spacing w:before="0"/>
              <w:rPr>
                <w:rFonts w:ascii="Times New Roman" w:hAnsi="Times New Roman"/>
                <w:b/>
                <w:bCs/>
                <w:sz w:val="18"/>
                <w:szCs w:val="18"/>
              </w:rPr>
            </w:pPr>
          </w:p>
        </w:tc>
        <w:tc>
          <w:tcPr>
            <w:tcW w:w="0" w:type="auto"/>
            <w:vMerge/>
            <w:tcBorders>
              <w:top w:val="nil"/>
              <w:left w:val="single" w:sz="8" w:space="0" w:color="auto"/>
              <w:bottom w:val="single" w:sz="8" w:space="0" w:color="000000"/>
              <w:right w:val="single" w:sz="8" w:space="0" w:color="auto"/>
            </w:tcBorders>
            <w:vAlign w:val="center"/>
            <w:hideMark/>
          </w:tcPr>
          <w:p w:rsidR="00B12C23" w:rsidRPr="00B12C23" w:rsidRDefault="00B12C23" w:rsidP="00B12C23">
            <w:pPr>
              <w:spacing w:before="0"/>
              <w:rPr>
                <w:rFonts w:ascii="Times New Roman" w:hAnsi="Times New Roman"/>
                <w:b/>
                <w:bCs/>
                <w:color w:val="000000"/>
                <w:sz w:val="18"/>
                <w:szCs w:val="18"/>
              </w:rPr>
            </w:pPr>
          </w:p>
        </w:tc>
        <w:tc>
          <w:tcPr>
            <w:tcW w:w="0" w:type="auto"/>
            <w:tcBorders>
              <w:top w:val="nil"/>
              <w:left w:val="nil"/>
              <w:bottom w:val="single" w:sz="8" w:space="0" w:color="auto"/>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Не 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Кол-во трудовых ресурсов, менее значения, установленного в критерии.</w:t>
            </w:r>
          </w:p>
        </w:tc>
      </w:tr>
      <w:tr w:rsidR="00B12C23" w:rsidRPr="00B12C23" w:rsidTr="00B12C23">
        <w:trPr>
          <w:trHeight w:val="360"/>
        </w:trPr>
        <w:tc>
          <w:tcPr>
            <w:tcW w:w="0" w:type="auto"/>
            <w:tcBorders>
              <w:top w:val="nil"/>
              <w:left w:val="single" w:sz="8" w:space="0" w:color="auto"/>
              <w:bottom w:val="nil"/>
              <w:right w:val="nil"/>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 </w:t>
            </w:r>
          </w:p>
        </w:tc>
        <w:tc>
          <w:tcPr>
            <w:tcW w:w="0" w:type="auto"/>
            <w:tcBorders>
              <w:top w:val="nil"/>
              <w:left w:val="nil"/>
              <w:bottom w:val="nil"/>
              <w:right w:val="nil"/>
            </w:tcBorders>
            <w:shd w:val="clear" w:color="auto" w:fill="auto"/>
            <w:vAlign w:val="center"/>
            <w:hideMark/>
          </w:tcPr>
          <w:p w:rsidR="00B12C23" w:rsidRPr="00B12C23" w:rsidRDefault="00B12C23" w:rsidP="00B12C23">
            <w:pPr>
              <w:spacing w:before="0"/>
              <w:rPr>
                <w:rFonts w:ascii="Times New Roman" w:hAnsi="Times New Roman"/>
                <w:b/>
                <w:bCs/>
                <w:sz w:val="18"/>
                <w:szCs w:val="18"/>
              </w:rPr>
            </w:pPr>
          </w:p>
        </w:tc>
        <w:tc>
          <w:tcPr>
            <w:tcW w:w="0" w:type="auto"/>
            <w:tcBorders>
              <w:top w:val="nil"/>
              <w:left w:val="nil"/>
              <w:bottom w:val="nil"/>
              <w:right w:val="nil"/>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p>
        </w:tc>
        <w:tc>
          <w:tcPr>
            <w:tcW w:w="0" w:type="auto"/>
            <w:tcBorders>
              <w:top w:val="nil"/>
              <w:left w:val="nil"/>
              <w:bottom w:val="nil"/>
              <w:right w:val="nil"/>
            </w:tcBorders>
            <w:shd w:val="clear" w:color="auto" w:fill="auto"/>
            <w:vAlign w:val="center"/>
            <w:hideMark/>
          </w:tcPr>
          <w:p w:rsidR="00B12C23" w:rsidRPr="00B12C23" w:rsidRDefault="00B12C23" w:rsidP="00B12C23">
            <w:pPr>
              <w:spacing w:before="0"/>
              <w:jc w:val="center"/>
              <w:rPr>
                <w:rFonts w:ascii="Times New Roman" w:hAnsi="Times New Roman"/>
                <w:b/>
                <w:bCs/>
                <w:color w:val="000000"/>
                <w:sz w:val="18"/>
                <w:szCs w:val="18"/>
              </w:rPr>
            </w:pPr>
          </w:p>
        </w:tc>
        <w:tc>
          <w:tcPr>
            <w:tcW w:w="0" w:type="auto"/>
            <w:tcBorders>
              <w:top w:val="nil"/>
              <w:left w:val="nil"/>
              <w:bottom w:val="nil"/>
              <w:right w:val="nil"/>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p>
        </w:tc>
        <w:tc>
          <w:tcPr>
            <w:tcW w:w="0" w:type="auto"/>
            <w:tcBorders>
              <w:top w:val="nil"/>
              <w:left w:val="nil"/>
              <w:bottom w:val="nil"/>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 </w:t>
            </w:r>
          </w:p>
        </w:tc>
      </w:tr>
      <w:tr w:rsidR="00B12C23" w:rsidRPr="00B12C23" w:rsidTr="00B12C23">
        <w:trPr>
          <w:trHeight w:val="555"/>
        </w:trPr>
        <w:tc>
          <w:tcPr>
            <w:tcW w:w="0" w:type="auto"/>
            <w:gridSpan w:val="6"/>
            <w:tcBorders>
              <w:top w:val="nil"/>
              <w:left w:val="nil"/>
              <w:bottom w:val="single" w:sz="8" w:space="0" w:color="auto"/>
              <w:right w:val="nil"/>
            </w:tcBorders>
            <w:shd w:val="clear" w:color="auto" w:fill="auto"/>
            <w:vAlign w:val="bottom"/>
            <w:hideMark/>
          </w:tcPr>
          <w:p w:rsidR="00B12C23" w:rsidRPr="00B12C23" w:rsidRDefault="00B12C23" w:rsidP="00B12C23">
            <w:pPr>
              <w:spacing w:before="0"/>
              <w:rPr>
                <w:rFonts w:ascii="Times New Roman" w:hAnsi="Times New Roman"/>
                <w:b/>
                <w:bCs/>
                <w:sz w:val="18"/>
                <w:szCs w:val="18"/>
              </w:rPr>
            </w:pPr>
            <w:r w:rsidRPr="00B12C23">
              <w:rPr>
                <w:rFonts w:ascii="Times New Roman" w:hAnsi="Times New Roman"/>
                <w:b/>
                <w:bCs/>
                <w:sz w:val="18"/>
                <w:szCs w:val="18"/>
              </w:rPr>
              <w:t xml:space="preserve">Требование о наличии финансовых ресурсов </w:t>
            </w:r>
          </w:p>
        </w:tc>
      </w:tr>
      <w:tr w:rsidR="00B12C23" w:rsidRPr="00B12C23" w:rsidTr="00B12C23">
        <w:trPr>
          <w:trHeight w:val="1425"/>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7</w:t>
            </w:r>
          </w:p>
        </w:tc>
        <w:tc>
          <w:tcPr>
            <w:tcW w:w="0" w:type="auto"/>
            <w:vMerge w:val="restart"/>
            <w:tcBorders>
              <w:top w:val="nil"/>
              <w:left w:val="single" w:sz="8" w:space="0" w:color="auto"/>
              <w:bottom w:val="single" w:sz="8" w:space="0" w:color="000000"/>
              <w:right w:val="single" w:sz="8" w:space="0" w:color="000000"/>
            </w:tcBorders>
            <w:shd w:val="clear" w:color="auto" w:fill="auto"/>
            <w:vAlign w:val="center"/>
            <w:hideMark/>
          </w:tcPr>
          <w:p w:rsidR="00B12C23" w:rsidRPr="00B12C23" w:rsidRDefault="00B12C23" w:rsidP="00B12C23">
            <w:pPr>
              <w:spacing w:before="0"/>
              <w:rPr>
                <w:rFonts w:ascii="Times New Roman" w:hAnsi="Times New Roman"/>
                <w:b/>
                <w:bCs/>
                <w:sz w:val="18"/>
                <w:szCs w:val="18"/>
              </w:rPr>
            </w:pPr>
            <w:r w:rsidRPr="00B12C23">
              <w:rPr>
                <w:rFonts w:ascii="Times New Roman" w:hAnsi="Times New Roman"/>
                <w:b/>
                <w:bCs/>
                <w:sz w:val="18"/>
                <w:szCs w:val="18"/>
              </w:rPr>
              <w:t xml:space="preserve">Среднегодовой оборот подрядной организации за последние 3 года для выполнения ПИР  "строительство, реконструкция трубопроводов" не менее: </w:t>
            </w:r>
            <w:r w:rsidRPr="00B12C23">
              <w:rPr>
                <w:rFonts w:ascii="Times New Roman" w:hAnsi="Times New Roman"/>
                <w:b/>
                <w:bCs/>
                <w:sz w:val="18"/>
                <w:szCs w:val="18"/>
              </w:rPr>
              <w:br/>
              <w:t xml:space="preserve">-35 </w:t>
            </w:r>
            <w:proofErr w:type="spellStart"/>
            <w:r w:rsidRPr="00B12C23">
              <w:rPr>
                <w:rFonts w:ascii="Times New Roman" w:hAnsi="Times New Roman"/>
                <w:b/>
                <w:bCs/>
                <w:sz w:val="18"/>
                <w:szCs w:val="18"/>
              </w:rPr>
              <w:t>млн</w:t>
            </w:r>
            <w:proofErr w:type="gramStart"/>
            <w:r w:rsidRPr="00B12C23">
              <w:rPr>
                <w:rFonts w:ascii="Times New Roman" w:hAnsi="Times New Roman"/>
                <w:b/>
                <w:bCs/>
                <w:sz w:val="18"/>
                <w:szCs w:val="18"/>
              </w:rPr>
              <w:t>.р</w:t>
            </w:r>
            <w:proofErr w:type="gramEnd"/>
            <w:r w:rsidRPr="00B12C23">
              <w:rPr>
                <w:rFonts w:ascii="Times New Roman" w:hAnsi="Times New Roman"/>
                <w:b/>
                <w:bCs/>
                <w:sz w:val="18"/>
                <w:szCs w:val="18"/>
              </w:rPr>
              <w:t>уб</w:t>
            </w:r>
            <w:proofErr w:type="spellEnd"/>
            <w:r w:rsidRPr="00B12C23">
              <w:rPr>
                <w:rFonts w:ascii="Times New Roman" w:hAnsi="Times New Roman"/>
                <w:b/>
                <w:bCs/>
                <w:sz w:val="18"/>
                <w:szCs w:val="18"/>
              </w:rPr>
              <w:t xml:space="preserve">. </w:t>
            </w:r>
          </w:p>
        </w:tc>
        <w:tc>
          <w:tcPr>
            <w:tcW w:w="0" w:type="auto"/>
            <w:vMerge w:val="restart"/>
            <w:tcBorders>
              <w:top w:val="nil"/>
              <w:left w:val="single" w:sz="8" w:space="0" w:color="000000"/>
              <w:bottom w:val="single" w:sz="8" w:space="0" w:color="000000"/>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proofErr w:type="gramStart"/>
            <w:r w:rsidRPr="00B12C23">
              <w:rPr>
                <w:rFonts w:ascii="Times New Roman" w:hAnsi="Times New Roman"/>
                <w:b/>
                <w:bCs/>
                <w:sz w:val="18"/>
                <w:szCs w:val="18"/>
              </w:rPr>
              <w:t>Справка об обороте участника закупки,  за подписью руководителя участника закупки (данные предоставляются на основании финансовой отчетности по соответствующему году (отчет о прибылях и убытках)</w:t>
            </w:r>
            <w:proofErr w:type="gramEnd"/>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 xml:space="preserve">млн. </w:t>
            </w:r>
            <w:proofErr w:type="spellStart"/>
            <w:r w:rsidRPr="00B12C23">
              <w:rPr>
                <w:rFonts w:ascii="Times New Roman" w:hAnsi="Times New Roman"/>
                <w:b/>
                <w:bCs/>
                <w:sz w:val="18"/>
                <w:szCs w:val="18"/>
              </w:rPr>
              <w:t>руб</w:t>
            </w:r>
            <w:proofErr w:type="spellEnd"/>
          </w:p>
        </w:tc>
        <w:tc>
          <w:tcPr>
            <w:tcW w:w="0" w:type="auto"/>
            <w:tcBorders>
              <w:top w:val="nil"/>
              <w:left w:val="nil"/>
              <w:bottom w:val="single" w:sz="8" w:space="0" w:color="auto"/>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 xml:space="preserve">Среднегодовой оборот </w:t>
            </w:r>
            <w:proofErr w:type="gramStart"/>
            <w:r w:rsidRPr="00B12C23">
              <w:rPr>
                <w:rFonts w:ascii="Times New Roman" w:hAnsi="Times New Roman"/>
                <w:b/>
                <w:bCs/>
                <w:sz w:val="18"/>
                <w:szCs w:val="18"/>
              </w:rPr>
              <w:t>за</w:t>
            </w:r>
            <w:proofErr w:type="gramEnd"/>
            <w:r w:rsidRPr="00B12C23">
              <w:rPr>
                <w:rFonts w:ascii="Times New Roman" w:hAnsi="Times New Roman"/>
                <w:b/>
                <w:bCs/>
                <w:sz w:val="18"/>
                <w:szCs w:val="18"/>
              </w:rPr>
              <w:t xml:space="preserve"> последние 3 года равен или больше установленного в критерии</w:t>
            </w:r>
          </w:p>
        </w:tc>
      </w:tr>
      <w:tr w:rsidR="00B12C23" w:rsidRPr="00B12C23" w:rsidTr="00B12C23">
        <w:trPr>
          <w:trHeight w:val="1425"/>
        </w:trPr>
        <w:tc>
          <w:tcPr>
            <w:tcW w:w="0" w:type="auto"/>
            <w:vMerge/>
            <w:tcBorders>
              <w:top w:val="nil"/>
              <w:left w:val="single" w:sz="8" w:space="0" w:color="auto"/>
              <w:bottom w:val="single" w:sz="8" w:space="0" w:color="000000"/>
              <w:right w:val="single" w:sz="8" w:space="0" w:color="auto"/>
            </w:tcBorders>
            <w:vAlign w:val="center"/>
            <w:hideMark/>
          </w:tcPr>
          <w:p w:rsidR="00B12C23" w:rsidRPr="00B12C23" w:rsidRDefault="00B12C23" w:rsidP="00B12C23">
            <w:pPr>
              <w:spacing w:before="0"/>
              <w:rPr>
                <w:rFonts w:ascii="Times New Roman" w:hAnsi="Times New Roman"/>
                <w:b/>
                <w:bCs/>
                <w:sz w:val="18"/>
                <w:szCs w:val="18"/>
              </w:rPr>
            </w:pPr>
          </w:p>
        </w:tc>
        <w:tc>
          <w:tcPr>
            <w:tcW w:w="0" w:type="auto"/>
            <w:vMerge/>
            <w:tcBorders>
              <w:top w:val="nil"/>
              <w:left w:val="single" w:sz="8" w:space="0" w:color="auto"/>
              <w:bottom w:val="single" w:sz="8" w:space="0" w:color="000000"/>
              <w:right w:val="single" w:sz="8" w:space="0" w:color="000000"/>
            </w:tcBorders>
            <w:vAlign w:val="center"/>
            <w:hideMark/>
          </w:tcPr>
          <w:p w:rsidR="00B12C23" w:rsidRPr="00B12C23" w:rsidRDefault="00B12C23" w:rsidP="00B12C23">
            <w:pPr>
              <w:spacing w:before="0"/>
              <w:rPr>
                <w:rFonts w:ascii="Times New Roman" w:hAnsi="Times New Roman"/>
                <w:b/>
                <w:bCs/>
                <w:sz w:val="18"/>
                <w:szCs w:val="18"/>
              </w:rPr>
            </w:pPr>
          </w:p>
        </w:tc>
        <w:tc>
          <w:tcPr>
            <w:tcW w:w="0" w:type="auto"/>
            <w:vMerge/>
            <w:tcBorders>
              <w:top w:val="nil"/>
              <w:left w:val="single" w:sz="8" w:space="0" w:color="000000"/>
              <w:bottom w:val="single" w:sz="8" w:space="0" w:color="000000"/>
              <w:right w:val="single" w:sz="8" w:space="0" w:color="auto"/>
            </w:tcBorders>
            <w:vAlign w:val="center"/>
            <w:hideMark/>
          </w:tcPr>
          <w:p w:rsidR="00B12C23" w:rsidRPr="00B12C23" w:rsidRDefault="00B12C23" w:rsidP="00B12C23">
            <w:pPr>
              <w:spacing w:before="0"/>
              <w:rPr>
                <w:rFonts w:ascii="Times New Roman" w:hAnsi="Times New Roman"/>
                <w:b/>
                <w:bCs/>
                <w:sz w:val="18"/>
                <w:szCs w:val="18"/>
              </w:rPr>
            </w:pPr>
          </w:p>
        </w:tc>
        <w:tc>
          <w:tcPr>
            <w:tcW w:w="0" w:type="auto"/>
            <w:vMerge/>
            <w:tcBorders>
              <w:top w:val="nil"/>
              <w:left w:val="single" w:sz="8" w:space="0" w:color="auto"/>
              <w:bottom w:val="single" w:sz="8" w:space="0" w:color="000000"/>
              <w:right w:val="single" w:sz="8" w:space="0" w:color="auto"/>
            </w:tcBorders>
            <w:vAlign w:val="center"/>
            <w:hideMark/>
          </w:tcPr>
          <w:p w:rsidR="00B12C23" w:rsidRPr="00B12C23" w:rsidRDefault="00B12C23" w:rsidP="00B12C23">
            <w:pPr>
              <w:spacing w:before="0"/>
              <w:rPr>
                <w:rFonts w:ascii="Times New Roman" w:hAnsi="Times New Roman"/>
                <w:b/>
                <w:bCs/>
                <w:sz w:val="18"/>
                <w:szCs w:val="18"/>
              </w:rPr>
            </w:pPr>
          </w:p>
        </w:tc>
        <w:tc>
          <w:tcPr>
            <w:tcW w:w="0" w:type="auto"/>
            <w:tcBorders>
              <w:top w:val="nil"/>
              <w:left w:val="nil"/>
              <w:bottom w:val="single" w:sz="8" w:space="0" w:color="auto"/>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Не 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 xml:space="preserve">Среднегодовой оборот </w:t>
            </w:r>
            <w:proofErr w:type="gramStart"/>
            <w:r w:rsidRPr="00B12C23">
              <w:rPr>
                <w:rFonts w:ascii="Times New Roman" w:hAnsi="Times New Roman"/>
                <w:b/>
                <w:bCs/>
                <w:sz w:val="18"/>
                <w:szCs w:val="18"/>
              </w:rPr>
              <w:t>за</w:t>
            </w:r>
            <w:proofErr w:type="gramEnd"/>
            <w:r w:rsidRPr="00B12C23">
              <w:rPr>
                <w:rFonts w:ascii="Times New Roman" w:hAnsi="Times New Roman"/>
                <w:b/>
                <w:bCs/>
                <w:sz w:val="18"/>
                <w:szCs w:val="18"/>
              </w:rPr>
              <w:t xml:space="preserve"> последние 3 года меньше установленного в критерии</w:t>
            </w:r>
          </w:p>
        </w:tc>
      </w:tr>
      <w:tr w:rsidR="00B12C23" w:rsidRPr="00B12C23" w:rsidTr="00B12C23">
        <w:trPr>
          <w:trHeight w:val="645"/>
        </w:trPr>
        <w:tc>
          <w:tcPr>
            <w:tcW w:w="0" w:type="auto"/>
            <w:gridSpan w:val="6"/>
            <w:tcBorders>
              <w:top w:val="single" w:sz="8" w:space="0" w:color="auto"/>
              <w:left w:val="single" w:sz="8" w:space="0" w:color="auto"/>
              <w:bottom w:val="single" w:sz="8" w:space="0" w:color="auto"/>
              <w:right w:val="single" w:sz="8" w:space="0" w:color="000000"/>
            </w:tcBorders>
            <w:shd w:val="clear" w:color="auto" w:fill="auto"/>
            <w:vAlign w:val="bottom"/>
            <w:hideMark/>
          </w:tcPr>
          <w:p w:rsidR="00B12C23" w:rsidRPr="00B12C23" w:rsidRDefault="00B12C23" w:rsidP="00B12C23">
            <w:pPr>
              <w:spacing w:before="0"/>
              <w:rPr>
                <w:rFonts w:ascii="Times New Roman" w:hAnsi="Times New Roman"/>
                <w:b/>
                <w:bCs/>
                <w:sz w:val="18"/>
                <w:szCs w:val="18"/>
              </w:rPr>
            </w:pPr>
            <w:r w:rsidRPr="00B12C23">
              <w:rPr>
                <w:rFonts w:ascii="Times New Roman" w:hAnsi="Times New Roman"/>
                <w:b/>
                <w:bCs/>
                <w:sz w:val="18"/>
                <w:szCs w:val="18"/>
              </w:rPr>
              <w:t>Иные требования</w:t>
            </w:r>
          </w:p>
        </w:tc>
      </w:tr>
      <w:tr w:rsidR="00B12C23" w:rsidRPr="00B12C23" w:rsidTr="00B12C23">
        <w:trPr>
          <w:trHeight w:val="1470"/>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8</w:t>
            </w:r>
          </w:p>
        </w:tc>
        <w:tc>
          <w:tcPr>
            <w:tcW w:w="0" w:type="auto"/>
            <w:vMerge w:val="restart"/>
            <w:tcBorders>
              <w:top w:val="nil"/>
              <w:left w:val="single" w:sz="8" w:space="0" w:color="auto"/>
              <w:bottom w:val="single" w:sz="8" w:space="0" w:color="000000"/>
              <w:right w:val="single" w:sz="8" w:space="0" w:color="000000"/>
            </w:tcBorders>
            <w:shd w:val="clear" w:color="auto" w:fill="auto"/>
            <w:vAlign w:val="center"/>
            <w:hideMark/>
          </w:tcPr>
          <w:p w:rsidR="00B12C23" w:rsidRPr="00B12C23" w:rsidRDefault="00B12C23" w:rsidP="00B12C23">
            <w:pPr>
              <w:spacing w:before="0"/>
              <w:rPr>
                <w:rFonts w:ascii="Times New Roman" w:hAnsi="Times New Roman"/>
                <w:b/>
                <w:bCs/>
                <w:sz w:val="18"/>
                <w:szCs w:val="18"/>
              </w:rPr>
            </w:pPr>
            <w:proofErr w:type="gramStart"/>
            <w:r w:rsidRPr="00B12C23">
              <w:rPr>
                <w:rFonts w:ascii="Times New Roman" w:hAnsi="Times New Roman"/>
                <w:b/>
                <w:bCs/>
                <w:sz w:val="18"/>
                <w:szCs w:val="18"/>
              </w:rPr>
              <w:t xml:space="preserve">Отсутствие в течение последних 3 (трёх) лет случаев судебных разбирательств в качестве ответчика с ОАО «СН-МНГ» или Обществом Группы в </w:t>
            </w:r>
            <w:r w:rsidRPr="00B12C23">
              <w:rPr>
                <w:rFonts w:ascii="Times New Roman" w:hAnsi="Times New Roman"/>
                <w:b/>
                <w:bCs/>
                <w:sz w:val="18"/>
                <w:szCs w:val="18"/>
              </w:rPr>
              <w:lastRenderedPageBreak/>
              <w:t>связи с существенными нарушениями договора, исковые требования по которым были удовлетворены, а также случаев  расторжения ОАО «СН-МНГ» или Обществами Группы в одностороннем порядке договора в связи с существенными нарушениями его условий.</w:t>
            </w:r>
            <w:proofErr w:type="gramEnd"/>
          </w:p>
        </w:tc>
        <w:tc>
          <w:tcPr>
            <w:tcW w:w="0" w:type="auto"/>
            <w:vMerge w:val="restart"/>
            <w:tcBorders>
              <w:top w:val="nil"/>
              <w:left w:val="single" w:sz="8" w:space="0" w:color="000000"/>
              <w:bottom w:val="single" w:sz="8" w:space="0" w:color="000000"/>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lastRenderedPageBreak/>
              <w:t>Письмо (в свободной форме) за подписью руководителя участника закупки</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color w:val="000000"/>
                <w:sz w:val="18"/>
                <w:szCs w:val="18"/>
              </w:rPr>
            </w:pPr>
            <w:r w:rsidRPr="00B12C23">
              <w:rPr>
                <w:rFonts w:ascii="Times New Roman" w:hAnsi="Times New Roman"/>
                <w:b/>
                <w:bCs/>
                <w:color w:val="000000"/>
                <w:sz w:val="18"/>
                <w:szCs w:val="18"/>
              </w:rPr>
              <w:t>Наличие/отсутствие</w:t>
            </w:r>
          </w:p>
        </w:tc>
        <w:tc>
          <w:tcPr>
            <w:tcW w:w="0" w:type="auto"/>
            <w:tcBorders>
              <w:top w:val="nil"/>
              <w:left w:val="nil"/>
              <w:bottom w:val="single" w:sz="8" w:space="0" w:color="auto"/>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Отсутствуют случаи судебных разбирательств, исковые требования по которым удовлетворены</w:t>
            </w:r>
          </w:p>
        </w:tc>
      </w:tr>
      <w:tr w:rsidR="00B12C23" w:rsidRPr="00B12C23" w:rsidTr="00B12C23">
        <w:trPr>
          <w:trHeight w:val="1935"/>
        </w:trPr>
        <w:tc>
          <w:tcPr>
            <w:tcW w:w="0" w:type="auto"/>
            <w:vMerge/>
            <w:tcBorders>
              <w:top w:val="nil"/>
              <w:left w:val="single" w:sz="8" w:space="0" w:color="auto"/>
              <w:bottom w:val="single" w:sz="8" w:space="0" w:color="000000"/>
              <w:right w:val="single" w:sz="8" w:space="0" w:color="auto"/>
            </w:tcBorders>
            <w:vAlign w:val="center"/>
            <w:hideMark/>
          </w:tcPr>
          <w:p w:rsidR="00B12C23" w:rsidRPr="00B12C23" w:rsidRDefault="00B12C23" w:rsidP="00B12C23">
            <w:pPr>
              <w:spacing w:before="0"/>
              <w:rPr>
                <w:rFonts w:ascii="Times New Roman" w:hAnsi="Times New Roman"/>
                <w:b/>
                <w:bCs/>
                <w:sz w:val="18"/>
                <w:szCs w:val="18"/>
              </w:rPr>
            </w:pPr>
          </w:p>
        </w:tc>
        <w:tc>
          <w:tcPr>
            <w:tcW w:w="0" w:type="auto"/>
            <w:vMerge/>
            <w:tcBorders>
              <w:top w:val="nil"/>
              <w:left w:val="single" w:sz="8" w:space="0" w:color="auto"/>
              <w:bottom w:val="single" w:sz="8" w:space="0" w:color="000000"/>
              <w:right w:val="single" w:sz="8" w:space="0" w:color="000000"/>
            </w:tcBorders>
            <w:vAlign w:val="center"/>
            <w:hideMark/>
          </w:tcPr>
          <w:p w:rsidR="00B12C23" w:rsidRPr="00B12C23" w:rsidRDefault="00B12C23" w:rsidP="00B12C23">
            <w:pPr>
              <w:spacing w:before="0"/>
              <w:rPr>
                <w:rFonts w:ascii="Times New Roman" w:hAnsi="Times New Roman"/>
                <w:b/>
                <w:bCs/>
                <w:sz w:val="18"/>
                <w:szCs w:val="18"/>
              </w:rPr>
            </w:pPr>
          </w:p>
        </w:tc>
        <w:tc>
          <w:tcPr>
            <w:tcW w:w="0" w:type="auto"/>
            <w:vMerge/>
            <w:tcBorders>
              <w:top w:val="nil"/>
              <w:left w:val="single" w:sz="8" w:space="0" w:color="000000"/>
              <w:bottom w:val="single" w:sz="8" w:space="0" w:color="000000"/>
              <w:right w:val="single" w:sz="8" w:space="0" w:color="auto"/>
            </w:tcBorders>
            <w:vAlign w:val="center"/>
            <w:hideMark/>
          </w:tcPr>
          <w:p w:rsidR="00B12C23" w:rsidRPr="00B12C23" w:rsidRDefault="00B12C23" w:rsidP="00B12C23">
            <w:pPr>
              <w:spacing w:before="0"/>
              <w:rPr>
                <w:rFonts w:ascii="Times New Roman" w:hAnsi="Times New Roman"/>
                <w:b/>
                <w:bCs/>
                <w:sz w:val="18"/>
                <w:szCs w:val="18"/>
              </w:rPr>
            </w:pPr>
          </w:p>
        </w:tc>
        <w:tc>
          <w:tcPr>
            <w:tcW w:w="0" w:type="auto"/>
            <w:vMerge/>
            <w:tcBorders>
              <w:top w:val="nil"/>
              <w:left w:val="single" w:sz="8" w:space="0" w:color="auto"/>
              <w:bottom w:val="single" w:sz="8" w:space="0" w:color="000000"/>
              <w:right w:val="single" w:sz="8" w:space="0" w:color="auto"/>
            </w:tcBorders>
            <w:vAlign w:val="center"/>
            <w:hideMark/>
          </w:tcPr>
          <w:p w:rsidR="00B12C23" w:rsidRPr="00B12C23" w:rsidRDefault="00B12C23" w:rsidP="00B12C23">
            <w:pPr>
              <w:spacing w:before="0"/>
              <w:rPr>
                <w:rFonts w:ascii="Times New Roman" w:hAnsi="Times New Roman"/>
                <w:b/>
                <w:bCs/>
                <w:color w:val="000000"/>
                <w:sz w:val="18"/>
                <w:szCs w:val="18"/>
              </w:rPr>
            </w:pPr>
          </w:p>
        </w:tc>
        <w:tc>
          <w:tcPr>
            <w:tcW w:w="0" w:type="auto"/>
            <w:tcBorders>
              <w:top w:val="nil"/>
              <w:left w:val="nil"/>
              <w:bottom w:val="single" w:sz="8" w:space="0" w:color="auto"/>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Не 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Имеются случаи судебных разбирательств, исковые требования по которым удовлетворены</w:t>
            </w:r>
          </w:p>
        </w:tc>
      </w:tr>
      <w:tr w:rsidR="00B12C23" w:rsidRPr="00B12C23" w:rsidTr="00B12C23">
        <w:trPr>
          <w:trHeight w:val="1395"/>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lastRenderedPageBreak/>
              <w:t>9</w:t>
            </w:r>
          </w:p>
        </w:tc>
        <w:tc>
          <w:tcPr>
            <w:tcW w:w="0" w:type="auto"/>
            <w:vMerge w:val="restart"/>
            <w:tcBorders>
              <w:top w:val="nil"/>
              <w:left w:val="single" w:sz="8" w:space="0" w:color="auto"/>
              <w:bottom w:val="single" w:sz="8" w:space="0" w:color="000000"/>
              <w:right w:val="single" w:sz="8" w:space="0" w:color="000000"/>
            </w:tcBorders>
            <w:shd w:val="clear" w:color="auto" w:fill="auto"/>
            <w:vAlign w:val="center"/>
            <w:hideMark/>
          </w:tcPr>
          <w:p w:rsidR="00B12C23" w:rsidRPr="00B12C23" w:rsidRDefault="00B12C23" w:rsidP="00B12C23">
            <w:pPr>
              <w:spacing w:before="0"/>
              <w:rPr>
                <w:rFonts w:ascii="Times New Roman" w:hAnsi="Times New Roman"/>
                <w:b/>
                <w:bCs/>
                <w:sz w:val="18"/>
                <w:szCs w:val="18"/>
              </w:rPr>
            </w:pPr>
            <w:r w:rsidRPr="00B12C23">
              <w:rPr>
                <w:rFonts w:ascii="Times New Roman" w:hAnsi="Times New Roman"/>
                <w:b/>
                <w:bCs/>
                <w:sz w:val="18"/>
                <w:szCs w:val="18"/>
              </w:rPr>
              <w:t xml:space="preserve">Согласие с условиями стандартного договора, размещенного в составе данного ПДО </w:t>
            </w:r>
          </w:p>
        </w:tc>
        <w:tc>
          <w:tcPr>
            <w:tcW w:w="0" w:type="auto"/>
            <w:vMerge w:val="restart"/>
            <w:tcBorders>
              <w:top w:val="nil"/>
              <w:left w:val="single" w:sz="8" w:space="0" w:color="000000"/>
              <w:bottom w:val="single" w:sz="8" w:space="0" w:color="000000"/>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Письмо о согласии с условиями  стандартного договора, размещенного в составе данного ПДО</w:t>
            </w:r>
            <w:proofErr w:type="gramStart"/>
            <w:r w:rsidRPr="00B12C23">
              <w:rPr>
                <w:rFonts w:ascii="Times New Roman" w:hAnsi="Times New Roman"/>
                <w:b/>
                <w:bCs/>
                <w:sz w:val="18"/>
                <w:szCs w:val="18"/>
              </w:rPr>
              <w:t xml:space="preserve"> ,</w:t>
            </w:r>
            <w:proofErr w:type="gramEnd"/>
            <w:r w:rsidRPr="00B12C23">
              <w:rPr>
                <w:rFonts w:ascii="Times New Roman" w:hAnsi="Times New Roman"/>
                <w:b/>
                <w:bCs/>
                <w:sz w:val="18"/>
                <w:szCs w:val="18"/>
              </w:rPr>
              <w:t xml:space="preserve"> за подписью руководителя предприятия</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Согласие/ Отсутствие  согласия</w:t>
            </w:r>
          </w:p>
        </w:tc>
        <w:tc>
          <w:tcPr>
            <w:tcW w:w="0" w:type="auto"/>
            <w:tcBorders>
              <w:top w:val="nil"/>
              <w:left w:val="nil"/>
              <w:bottom w:val="single" w:sz="8" w:space="0" w:color="auto"/>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Согласие с условиями стандартного договора, размещенного в составе данного ПДО, за подписью руководителя предприятия</w:t>
            </w:r>
          </w:p>
        </w:tc>
      </w:tr>
      <w:tr w:rsidR="00B12C23" w:rsidRPr="00B12C23" w:rsidTr="00B12C23">
        <w:trPr>
          <w:trHeight w:val="1395"/>
        </w:trPr>
        <w:tc>
          <w:tcPr>
            <w:tcW w:w="0" w:type="auto"/>
            <w:vMerge/>
            <w:tcBorders>
              <w:top w:val="nil"/>
              <w:left w:val="single" w:sz="8" w:space="0" w:color="auto"/>
              <w:bottom w:val="single" w:sz="8" w:space="0" w:color="000000"/>
              <w:right w:val="single" w:sz="8" w:space="0" w:color="auto"/>
            </w:tcBorders>
            <w:vAlign w:val="center"/>
            <w:hideMark/>
          </w:tcPr>
          <w:p w:rsidR="00B12C23" w:rsidRPr="00B12C23" w:rsidRDefault="00B12C23" w:rsidP="00B12C23">
            <w:pPr>
              <w:spacing w:before="0"/>
              <w:rPr>
                <w:rFonts w:ascii="Times New Roman" w:hAnsi="Times New Roman"/>
                <w:b/>
                <w:bCs/>
                <w:sz w:val="18"/>
                <w:szCs w:val="18"/>
              </w:rPr>
            </w:pPr>
          </w:p>
        </w:tc>
        <w:tc>
          <w:tcPr>
            <w:tcW w:w="0" w:type="auto"/>
            <w:vMerge/>
            <w:tcBorders>
              <w:top w:val="nil"/>
              <w:left w:val="single" w:sz="8" w:space="0" w:color="auto"/>
              <w:bottom w:val="single" w:sz="8" w:space="0" w:color="000000"/>
              <w:right w:val="single" w:sz="8" w:space="0" w:color="000000"/>
            </w:tcBorders>
            <w:vAlign w:val="center"/>
            <w:hideMark/>
          </w:tcPr>
          <w:p w:rsidR="00B12C23" w:rsidRPr="00B12C23" w:rsidRDefault="00B12C23" w:rsidP="00B12C23">
            <w:pPr>
              <w:spacing w:before="0"/>
              <w:rPr>
                <w:rFonts w:ascii="Times New Roman" w:hAnsi="Times New Roman"/>
                <w:b/>
                <w:bCs/>
                <w:sz w:val="18"/>
                <w:szCs w:val="18"/>
              </w:rPr>
            </w:pPr>
          </w:p>
        </w:tc>
        <w:tc>
          <w:tcPr>
            <w:tcW w:w="0" w:type="auto"/>
            <w:vMerge/>
            <w:tcBorders>
              <w:top w:val="nil"/>
              <w:left w:val="single" w:sz="8" w:space="0" w:color="000000"/>
              <w:bottom w:val="single" w:sz="8" w:space="0" w:color="000000"/>
              <w:right w:val="single" w:sz="8" w:space="0" w:color="auto"/>
            </w:tcBorders>
            <w:vAlign w:val="center"/>
            <w:hideMark/>
          </w:tcPr>
          <w:p w:rsidR="00B12C23" w:rsidRPr="00B12C23" w:rsidRDefault="00B12C23" w:rsidP="00B12C23">
            <w:pPr>
              <w:spacing w:before="0"/>
              <w:rPr>
                <w:rFonts w:ascii="Times New Roman" w:hAnsi="Times New Roman"/>
                <w:b/>
                <w:bCs/>
                <w:sz w:val="18"/>
                <w:szCs w:val="18"/>
              </w:rPr>
            </w:pPr>
          </w:p>
        </w:tc>
        <w:tc>
          <w:tcPr>
            <w:tcW w:w="0" w:type="auto"/>
            <w:vMerge/>
            <w:tcBorders>
              <w:top w:val="nil"/>
              <w:left w:val="single" w:sz="8" w:space="0" w:color="auto"/>
              <w:bottom w:val="single" w:sz="8" w:space="0" w:color="000000"/>
              <w:right w:val="single" w:sz="8" w:space="0" w:color="auto"/>
            </w:tcBorders>
            <w:vAlign w:val="center"/>
            <w:hideMark/>
          </w:tcPr>
          <w:p w:rsidR="00B12C23" w:rsidRPr="00B12C23" w:rsidRDefault="00B12C23" w:rsidP="00B12C23">
            <w:pPr>
              <w:spacing w:before="0"/>
              <w:rPr>
                <w:rFonts w:ascii="Times New Roman" w:hAnsi="Times New Roman"/>
                <w:b/>
                <w:bCs/>
                <w:sz w:val="18"/>
                <w:szCs w:val="18"/>
              </w:rPr>
            </w:pPr>
          </w:p>
        </w:tc>
        <w:tc>
          <w:tcPr>
            <w:tcW w:w="0" w:type="auto"/>
            <w:tcBorders>
              <w:top w:val="nil"/>
              <w:left w:val="nil"/>
              <w:bottom w:val="single" w:sz="8" w:space="0" w:color="auto"/>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Не 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Отсутствие  согласия с условиями стандартного договора, размещенного в составе данного ПДО.</w:t>
            </w:r>
          </w:p>
        </w:tc>
      </w:tr>
      <w:tr w:rsidR="00B12C23" w:rsidRPr="00B12C23" w:rsidTr="00B12C23">
        <w:trPr>
          <w:trHeight w:val="1380"/>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10</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B12C23" w:rsidRPr="00B12C23" w:rsidRDefault="00B12C23" w:rsidP="00B12C23">
            <w:pPr>
              <w:spacing w:before="0"/>
              <w:rPr>
                <w:rFonts w:ascii="Times New Roman" w:hAnsi="Times New Roman"/>
                <w:b/>
                <w:bCs/>
                <w:sz w:val="18"/>
                <w:szCs w:val="18"/>
              </w:rPr>
            </w:pPr>
            <w:r w:rsidRPr="00B12C23">
              <w:rPr>
                <w:rFonts w:ascii="Times New Roman" w:hAnsi="Times New Roman"/>
                <w:b/>
                <w:bCs/>
                <w:sz w:val="18"/>
                <w:szCs w:val="18"/>
              </w:rPr>
              <w:t>Наличие возможности направления представителей организации еженедельно по месту нахождения "Заказчика" (ОАО "СН-МНГ"), для решения вопросов проектирования.</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Письмо за подписью руководителя предприятия</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color w:val="000000"/>
                <w:sz w:val="18"/>
                <w:szCs w:val="18"/>
              </w:rPr>
            </w:pPr>
            <w:r w:rsidRPr="00B12C23">
              <w:rPr>
                <w:rFonts w:ascii="Times New Roman" w:hAnsi="Times New Roman"/>
                <w:b/>
                <w:bCs/>
                <w:color w:val="000000"/>
                <w:sz w:val="18"/>
                <w:szCs w:val="18"/>
              </w:rPr>
              <w:t>Наличие/отсутствие</w:t>
            </w:r>
          </w:p>
        </w:tc>
        <w:tc>
          <w:tcPr>
            <w:tcW w:w="0" w:type="auto"/>
            <w:tcBorders>
              <w:top w:val="nil"/>
              <w:left w:val="nil"/>
              <w:bottom w:val="single" w:sz="8" w:space="0" w:color="auto"/>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Наличие возможности направления представителей организации еженедельно по месту нахождения "Заказчика".</w:t>
            </w:r>
          </w:p>
        </w:tc>
      </w:tr>
      <w:tr w:rsidR="00B12C23" w:rsidRPr="00B12C23" w:rsidTr="00B12C23">
        <w:trPr>
          <w:trHeight w:val="1305"/>
        </w:trPr>
        <w:tc>
          <w:tcPr>
            <w:tcW w:w="0" w:type="auto"/>
            <w:vMerge/>
            <w:tcBorders>
              <w:top w:val="nil"/>
              <w:left w:val="single" w:sz="8" w:space="0" w:color="auto"/>
              <w:bottom w:val="single" w:sz="8" w:space="0" w:color="000000"/>
              <w:right w:val="single" w:sz="8" w:space="0" w:color="auto"/>
            </w:tcBorders>
            <w:vAlign w:val="center"/>
            <w:hideMark/>
          </w:tcPr>
          <w:p w:rsidR="00B12C23" w:rsidRPr="00B12C23" w:rsidRDefault="00B12C23" w:rsidP="00B12C23">
            <w:pPr>
              <w:spacing w:before="0"/>
              <w:rPr>
                <w:rFonts w:ascii="Times New Roman" w:hAnsi="Times New Roman"/>
                <w:b/>
                <w:bCs/>
                <w:sz w:val="18"/>
                <w:szCs w:val="18"/>
              </w:rPr>
            </w:pPr>
          </w:p>
        </w:tc>
        <w:tc>
          <w:tcPr>
            <w:tcW w:w="0" w:type="auto"/>
            <w:vMerge/>
            <w:tcBorders>
              <w:top w:val="nil"/>
              <w:left w:val="single" w:sz="8" w:space="0" w:color="auto"/>
              <w:bottom w:val="single" w:sz="8" w:space="0" w:color="000000"/>
              <w:right w:val="single" w:sz="8" w:space="0" w:color="auto"/>
            </w:tcBorders>
            <w:vAlign w:val="center"/>
            <w:hideMark/>
          </w:tcPr>
          <w:p w:rsidR="00B12C23" w:rsidRPr="00B12C23" w:rsidRDefault="00B12C23" w:rsidP="00B12C23">
            <w:pPr>
              <w:spacing w:before="0"/>
              <w:rPr>
                <w:rFonts w:ascii="Times New Roman" w:hAnsi="Times New Roman"/>
                <w:b/>
                <w:bCs/>
                <w:sz w:val="18"/>
                <w:szCs w:val="18"/>
              </w:rPr>
            </w:pPr>
          </w:p>
        </w:tc>
        <w:tc>
          <w:tcPr>
            <w:tcW w:w="0" w:type="auto"/>
            <w:vMerge/>
            <w:tcBorders>
              <w:top w:val="nil"/>
              <w:left w:val="single" w:sz="8" w:space="0" w:color="auto"/>
              <w:bottom w:val="single" w:sz="8" w:space="0" w:color="000000"/>
              <w:right w:val="single" w:sz="8" w:space="0" w:color="auto"/>
            </w:tcBorders>
            <w:vAlign w:val="center"/>
            <w:hideMark/>
          </w:tcPr>
          <w:p w:rsidR="00B12C23" w:rsidRPr="00B12C23" w:rsidRDefault="00B12C23" w:rsidP="00B12C23">
            <w:pPr>
              <w:spacing w:before="0"/>
              <w:rPr>
                <w:rFonts w:ascii="Times New Roman" w:hAnsi="Times New Roman"/>
                <w:b/>
                <w:bCs/>
                <w:sz w:val="18"/>
                <w:szCs w:val="18"/>
              </w:rPr>
            </w:pPr>
          </w:p>
        </w:tc>
        <w:tc>
          <w:tcPr>
            <w:tcW w:w="0" w:type="auto"/>
            <w:vMerge/>
            <w:tcBorders>
              <w:top w:val="nil"/>
              <w:left w:val="single" w:sz="8" w:space="0" w:color="auto"/>
              <w:bottom w:val="single" w:sz="8" w:space="0" w:color="000000"/>
              <w:right w:val="single" w:sz="8" w:space="0" w:color="auto"/>
            </w:tcBorders>
            <w:vAlign w:val="center"/>
            <w:hideMark/>
          </w:tcPr>
          <w:p w:rsidR="00B12C23" w:rsidRPr="00B12C23" w:rsidRDefault="00B12C23" w:rsidP="00B12C23">
            <w:pPr>
              <w:spacing w:before="0"/>
              <w:rPr>
                <w:rFonts w:ascii="Times New Roman" w:hAnsi="Times New Roman"/>
                <w:b/>
                <w:bCs/>
                <w:color w:val="000000"/>
                <w:sz w:val="18"/>
                <w:szCs w:val="18"/>
              </w:rPr>
            </w:pPr>
          </w:p>
        </w:tc>
        <w:tc>
          <w:tcPr>
            <w:tcW w:w="0" w:type="auto"/>
            <w:tcBorders>
              <w:top w:val="nil"/>
              <w:left w:val="nil"/>
              <w:bottom w:val="single" w:sz="8" w:space="0" w:color="auto"/>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Не 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Отсутствие возможности направления представителей организации еженедельно по месту нахождения "Заказчика".</w:t>
            </w:r>
          </w:p>
        </w:tc>
      </w:tr>
      <w:tr w:rsidR="00B12C23" w:rsidRPr="00B12C23" w:rsidTr="00B12C23">
        <w:trPr>
          <w:trHeight w:val="1950"/>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color w:val="000000"/>
                <w:sz w:val="18"/>
                <w:szCs w:val="18"/>
              </w:rPr>
            </w:pPr>
            <w:r w:rsidRPr="00B12C23">
              <w:rPr>
                <w:rFonts w:ascii="Times New Roman" w:hAnsi="Times New Roman"/>
                <w:b/>
                <w:bCs/>
                <w:color w:val="000000"/>
                <w:sz w:val="18"/>
                <w:szCs w:val="18"/>
              </w:rPr>
              <w:t>11</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color w:val="000000"/>
                <w:sz w:val="18"/>
                <w:szCs w:val="18"/>
              </w:rPr>
            </w:pPr>
            <w:r w:rsidRPr="00B12C23">
              <w:rPr>
                <w:rFonts w:ascii="Times New Roman" w:hAnsi="Times New Roman"/>
                <w:b/>
                <w:bCs/>
                <w:color w:val="000000"/>
                <w:sz w:val="18"/>
                <w:szCs w:val="18"/>
              </w:rPr>
              <w:t xml:space="preserve">Имеются ли документально подтвержденные факты неудовлетворительного качества выполнения проектно-изыскательских работ для нужд ОАО "СН-МНГ" </w:t>
            </w:r>
            <w:proofErr w:type="gramStart"/>
            <w:r w:rsidRPr="00B12C23">
              <w:rPr>
                <w:rFonts w:ascii="Times New Roman" w:hAnsi="Times New Roman"/>
                <w:b/>
                <w:bCs/>
                <w:color w:val="000000"/>
                <w:sz w:val="18"/>
                <w:szCs w:val="18"/>
              </w:rPr>
              <w:t>за</w:t>
            </w:r>
            <w:proofErr w:type="gramEnd"/>
            <w:r w:rsidRPr="00B12C23">
              <w:rPr>
                <w:rFonts w:ascii="Times New Roman" w:hAnsi="Times New Roman"/>
                <w:b/>
                <w:bCs/>
                <w:color w:val="000000"/>
                <w:sz w:val="18"/>
                <w:szCs w:val="18"/>
              </w:rPr>
              <w:t xml:space="preserve"> последние 3 года?</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color w:val="000000"/>
                <w:sz w:val="18"/>
                <w:szCs w:val="18"/>
              </w:rPr>
            </w:pPr>
            <w:r w:rsidRPr="00B12C23">
              <w:rPr>
                <w:rFonts w:ascii="Times New Roman" w:hAnsi="Times New Roman"/>
                <w:b/>
                <w:bCs/>
                <w:color w:val="000000"/>
                <w:sz w:val="18"/>
                <w:szCs w:val="18"/>
              </w:rPr>
              <w:t xml:space="preserve"> Нет/Работы для нужд ОАО "СН-МНГ" ранее не выполнялись</w:t>
            </w:r>
            <w:proofErr w:type="gramStart"/>
            <w:r w:rsidRPr="00B12C23">
              <w:rPr>
                <w:rFonts w:ascii="Times New Roman" w:hAnsi="Times New Roman"/>
                <w:b/>
                <w:bCs/>
                <w:color w:val="000000"/>
                <w:sz w:val="18"/>
                <w:szCs w:val="18"/>
              </w:rPr>
              <w:t>/Д</w:t>
            </w:r>
            <w:proofErr w:type="gramEnd"/>
            <w:r w:rsidRPr="00B12C23">
              <w:rPr>
                <w:rFonts w:ascii="Times New Roman" w:hAnsi="Times New Roman"/>
                <w:b/>
                <w:bCs/>
                <w:color w:val="000000"/>
                <w:sz w:val="18"/>
                <w:szCs w:val="18"/>
              </w:rPr>
              <w:t>а</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color w:val="000000"/>
                <w:sz w:val="18"/>
                <w:szCs w:val="18"/>
              </w:rPr>
            </w:pPr>
            <w:r w:rsidRPr="00B12C23">
              <w:rPr>
                <w:rFonts w:ascii="Times New Roman" w:hAnsi="Times New Roman"/>
                <w:b/>
                <w:bCs/>
                <w:color w:val="000000"/>
                <w:sz w:val="18"/>
                <w:szCs w:val="18"/>
              </w:rPr>
              <w:t xml:space="preserve"> Нет/Работы для нужд ОАО "СН-МНГ" ранее не выполнялись</w:t>
            </w:r>
          </w:p>
        </w:tc>
        <w:tc>
          <w:tcPr>
            <w:tcW w:w="0" w:type="auto"/>
            <w:tcBorders>
              <w:top w:val="nil"/>
              <w:left w:val="nil"/>
              <w:bottom w:val="single" w:sz="8" w:space="0" w:color="auto"/>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color w:val="000000"/>
                <w:sz w:val="18"/>
                <w:szCs w:val="18"/>
              </w:rPr>
            </w:pPr>
            <w:r w:rsidRPr="00B12C23">
              <w:rPr>
                <w:rFonts w:ascii="Times New Roman" w:hAnsi="Times New Roman"/>
                <w:b/>
                <w:bCs/>
                <w:color w:val="000000"/>
                <w:sz w:val="18"/>
                <w:szCs w:val="18"/>
              </w:rPr>
              <w:t>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color w:val="000000"/>
                <w:sz w:val="18"/>
                <w:szCs w:val="18"/>
              </w:rPr>
            </w:pPr>
            <w:r w:rsidRPr="00B12C23">
              <w:rPr>
                <w:rFonts w:ascii="Times New Roman" w:hAnsi="Times New Roman"/>
                <w:b/>
                <w:bCs/>
                <w:color w:val="000000"/>
                <w:sz w:val="18"/>
                <w:szCs w:val="18"/>
              </w:rPr>
              <w:t xml:space="preserve">Отсутствие документально </w:t>
            </w:r>
            <w:proofErr w:type="spellStart"/>
            <w:r w:rsidRPr="00B12C23">
              <w:rPr>
                <w:rFonts w:ascii="Times New Roman" w:hAnsi="Times New Roman"/>
                <w:b/>
                <w:bCs/>
                <w:color w:val="000000"/>
                <w:sz w:val="18"/>
                <w:szCs w:val="18"/>
              </w:rPr>
              <w:t>офрмленных</w:t>
            </w:r>
            <w:proofErr w:type="spellEnd"/>
            <w:r w:rsidRPr="00B12C23">
              <w:rPr>
                <w:rFonts w:ascii="Times New Roman" w:hAnsi="Times New Roman"/>
                <w:b/>
                <w:bCs/>
                <w:color w:val="000000"/>
                <w:sz w:val="18"/>
                <w:szCs w:val="18"/>
              </w:rPr>
              <w:t xml:space="preserve"> фактов </w:t>
            </w:r>
            <w:proofErr w:type="spellStart"/>
            <w:r w:rsidRPr="00B12C23">
              <w:rPr>
                <w:rFonts w:ascii="Times New Roman" w:hAnsi="Times New Roman"/>
                <w:b/>
                <w:bCs/>
                <w:color w:val="000000"/>
                <w:sz w:val="18"/>
                <w:szCs w:val="18"/>
              </w:rPr>
              <w:t>неудовлетварительного</w:t>
            </w:r>
            <w:proofErr w:type="spellEnd"/>
            <w:r w:rsidRPr="00B12C23">
              <w:rPr>
                <w:rFonts w:ascii="Times New Roman" w:hAnsi="Times New Roman"/>
                <w:b/>
                <w:bCs/>
                <w:color w:val="000000"/>
                <w:sz w:val="18"/>
                <w:szCs w:val="18"/>
              </w:rPr>
              <w:t xml:space="preserve"> качества выполнения работ для нужд ОАО "СН-МНГ" либо работы для нужд ОАО "СН-МНГ" не выполнялись</w:t>
            </w:r>
          </w:p>
        </w:tc>
      </w:tr>
      <w:tr w:rsidR="00B12C23" w:rsidRPr="00B12C23" w:rsidTr="00B12C23">
        <w:trPr>
          <w:trHeight w:val="1575"/>
        </w:trPr>
        <w:tc>
          <w:tcPr>
            <w:tcW w:w="0" w:type="auto"/>
            <w:vMerge/>
            <w:tcBorders>
              <w:top w:val="nil"/>
              <w:left w:val="single" w:sz="8" w:space="0" w:color="auto"/>
              <w:bottom w:val="single" w:sz="8" w:space="0" w:color="000000"/>
              <w:right w:val="single" w:sz="8" w:space="0" w:color="auto"/>
            </w:tcBorders>
            <w:vAlign w:val="center"/>
            <w:hideMark/>
          </w:tcPr>
          <w:p w:rsidR="00B12C23" w:rsidRPr="00B12C23" w:rsidRDefault="00B12C23" w:rsidP="00B12C23">
            <w:pPr>
              <w:spacing w:before="0"/>
              <w:rPr>
                <w:rFonts w:ascii="Times New Roman" w:hAnsi="Times New Roman"/>
                <w:b/>
                <w:bCs/>
                <w:color w:val="000000"/>
                <w:sz w:val="18"/>
                <w:szCs w:val="18"/>
              </w:rPr>
            </w:pPr>
          </w:p>
        </w:tc>
        <w:tc>
          <w:tcPr>
            <w:tcW w:w="0" w:type="auto"/>
            <w:vMerge/>
            <w:tcBorders>
              <w:top w:val="nil"/>
              <w:left w:val="single" w:sz="8" w:space="0" w:color="auto"/>
              <w:bottom w:val="single" w:sz="8" w:space="0" w:color="000000"/>
              <w:right w:val="single" w:sz="8" w:space="0" w:color="auto"/>
            </w:tcBorders>
            <w:vAlign w:val="center"/>
            <w:hideMark/>
          </w:tcPr>
          <w:p w:rsidR="00B12C23" w:rsidRPr="00B12C23" w:rsidRDefault="00B12C23" w:rsidP="00B12C23">
            <w:pPr>
              <w:spacing w:before="0"/>
              <w:rPr>
                <w:rFonts w:ascii="Times New Roman" w:hAnsi="Times New Roman"/>
                <w:b/>
                <w:bCs/>
                <w:color w:val="000000"/>
                <w:sz w:val="18"/>
                <w:szCs w:val="18"/>
              </w:rPr>
            </w:pPr>
          </w:p>
        </w:tc>
        <w:tc>
          <w:tcPr>
            <w:tcW w:w="0" w:type="auto"/>
            <w:vMerge/>
            <w:tcBorders>
              <w:top w:val="nil"/>
              <w:left w:val="single" w:sz="8" w:space="0" w:color="auto"/>
              <w:bottom w:val="single" w:sz="8" w:space="0" w:color="000000"/>
              <w:right w:val="single" w:sz="8" w:space="0" w:color="auto"/>
            </w:tcBorders>
            <w:vAlign w:val="center"/>
            <w:hideMark/>
          </w:tcPr>
          <w:p w:rsidR="00B12C23" w:rsidRPr="00B12C23" w:rsidRDefault="00B12C23" w:rsidP="00B12C23">
            <w:pPr>
              <w:spacing w:before="0"/>
              <w:rPr>
                <w:rFonts w:ascii="Times New Roman" w:hAnsi="Times New Roman"/>
                <w:b/>
                <w:bCs/>
                <w:color w:val="000000"/>
                <w:sz w:val="18"/>
                <w:szCs w:val="18"/>
              </w:rPr>
            </w:pPr>
          </w:p>
        </w:tc>
        <w:tc>
          <w:tcPr>
            <w:tcW w:w="0" w:type="auto"/>
            <w:vMerge/>
            <w:tcBorders>
              <w:top w:val="nil"/>
              <w:left w:val="single" w:sz="8" w:space="0" w:color="auto"/>
              <w:bottom w:val="single" w:sz="8" w:space="0" w:color="000000"/>
              <w:right w:val="single" w:sz="8" w:space="0" w:color="auto"/>
            </w:tcBorders>
            <w:vAlign w:val="center"/>
            <w:hideMark/>
          </w:tcPr>
          <w:p w:rsidR="00B12C23" w:rsidRPr="00B12C23" w:rsidRDefault="00B12C23" w:rsidP="00B12C23">
            <w:pPr>
              <w:spacing w:before="0"/>
              <w:rPr>
                <w:rFonts w:ascii="Times New Roman" w:hAnsi="Times New Roman"/>
                <w:b/>
                <w:bCs/>
                <w:color w:val="000000"/>
                <w:sz w:val="18"/>
                <w:szCs w:val="18"/>
              </w:rPr>
            </w:pPr>
          </w:p>
        </w:tc>
        <w:tc>
          <w:tcPr>
            <w:tcW w:w="0" w:type="auto"/>
            <w:tcBorders>
              <w:top w:val="nil"/>
              <w:left w:val="nil"/>
              <w:bottom w:val="single" w:sz="8" w:space="0" w:color="auto"/>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color w:val="000000"/>
                <w:sz w:val="18"/>
                <w:szCs w:val="18"/>
              </w:rPr>
            </w:pPr>
            <w:r w:rsidRPr="00B12C23">
              <w:rPr>
                <w:rFonts w:ascii="Times New Roman" w:hAnsi="Times New Roman"/>
                <w:b/>
                <w:bCs/>
                <w:color w:val="000000"/>
                <w:sz w:val="18"/>
                <w:szCs w:val="18"/>
              </w:rPr>
              <w:t>Не 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color w:val="000000"/>
                <w:sz w:val="18"/>
                <w:szCs w:val="18"/>
              </w:rPr>
            </w:pPr>
            <w:r w:rsidRPr="00B12C23">
              <w:rPr>
                <w:rFonts w:ascii="Times New Roman" w:hAnsi="Times New Roman"/>
                <w:b/>
                <w:bCs/>
                <w:color w:val="000000"/>
                <w:sz w:val="18"/>
                <w:szCs w:val="18"/>
              </w:rPr>
              <w:t>Наличие документально подтвержденных фактов неудовлетворительного качества выполнения работ для нужд ОАО "СН-МНГ"</w:t>
            </w:r>
          </w:p>
        </w:tc>
      </w:tr>
      <w:tr w:rsidR="00B12C23" w:rsidRPr="00B12C23" w:rsidTr="00B12C23">
        <w:trPr>
          <w:trHeight w:val="960"/>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color w:val="000000"/>
                <w:sz w:val="18"/>
                <w:szCs w:val="18"/>
              </w:rPr>
            </w:pPr>
            <w:r w:rsidRPr="00B12C23">
              <w:rPr>
                <w:rFonts w:ascii="Times New Roman" w:hAnsi="Times New Roman"/>
                <w:b/>
                <w:bCs/>
                <w:color w:val="000000"/>
                <w:sz w:val="18"/>
                <w:szCs w:val="18"/>
              </w:rPr>
              <w:t>12</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color w:val="000000"/>
                <w:sz w:val="18"/>
                <w:szCs w:val="18"/>
              </w:rPr>
            </w:pPr>
            <w:r w:rsidRPr="00B12C23">
              <w:rPr>
                <w:rFonts w:ascii="Times New Roman" w:hAnsi="Times New Roman"/>
                <w:b/>
                <w:bCs/>
                <w:color w:val="000000"/>
                <w:sz w:val="18"/>
                <w:szCs w:val="18"/>
              </w:rPr>
              <w:t>Согласие  на проведение Технического аудита Заказчиком.</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color w:val="000000"/>
                <w:sz w:val="18"/>
                <w:szCs w:val="18"/>
              </w:rPr>
            </w:pPr>
            <w:r w:rsidRPr="00B12C23">
              <w:rPr>
                <w:rFonts w:ascii="Times New Roman" w:hAnsi="Times New Roman"/>
                <w:b/>
                <w:bCs/>
                <w:color w:val="000000"/>
                <w:sz w:val="18"/>
                <w:szCs w:val="18"/>
              </w:rPr>
              <w:t>Письмо за подписью руководителя предприятия</w:t>
            </w:r>
          </w:p>
        </w:tc>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sz w:val="18"/>
                <w:szCs w:val="18"/>
              </w:rPr>
            </w:pPr>
            <w:r w:rsidRPr="00B12C23">
              <w:rPr>
                <w:rFonts w:ascii="Times New Roman" w:hAnsi="Times New Roman"/>
                <w:b/>
                <w:bCs/>
                <w:sz w:val="18"/>
                <w:szCs w:val="18"/>
              </w:rPr>
              <w:t>Согласие/ Отсутствие  согласия</w:t>
            </w:r>
          </w:p>
        </w:tc>
        <w:tc>
          <w:tcPr>
            <w:tcW w:w="0" w:type="auto"/>
            <w:tcBorders>
              <w:top w:val="nil"/>
              <w:left w:val="nil"/>
              <w:bottom w:val="single" w:sz="8" w:space="0" w:color="auto"/>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color w:val="000000"/>
                <w:sz w:val="18"/>
                <w:szCs w:val="18"/>
              </w:rPr>
            </w:pPr>
            <w:r w:rsidRPr="00B12C23">
              <w:rPr>
                <w:rFonts w:ascii="Times New Roman" w:hAnsi="Times New Roman"/>
                <w:b/>
                <w:bCs/>
                <w:color w:val="000000"/>
                <w:sz w:val="18"/>
                <w:szCs w:val="18"/>
              </w:rPr>
              <w:t>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color w:val="000000"/>
                <w:sz w:val="18"/>
                <w:szCs w:val="18"/>
              </w:rPr>
            </w:pPr>
            <w:r w:rsidRPr="00B12C23">
              <w:rPr>
                <w:rFonts w:ascii="Times New Roman" w:hAnsi="Times New Roman"/>
                <w:b/>
                <w:bCs/>
                <w:color w:val="000000"/>
                <w:sz w:val="18"/>
                <w:szCs w:val="18"/>
              </w:rPr>
              <w:t xml:space="preserve">Согласие на проведение </w:t>
            </w:r>
            <w:proofErr w:type="spellStart"/>
            <w:r w:rsidRPr="00B12C23">
              <w:rPr>
                <w:rFonts w:ascii="Times New Roman" w:hAnsi="Times New Roman"/>
                <w:b/>
                <w:bCs/>
                <w:color w:val="000000"/>
                <w:sz w:val="18"/>
                <w:szCs w:val="18"/>
              </w:rPr>
              <w:t>Техниеского</w:t>
            </w:r>
            <w:proofErr w:type="spellEnd"/>
            <w:r w:rsidRPr="00B12C23">
              <w:rPr>
                <w:rFonts w:ascii="Times New Roman" w:hAnsi="Times New Roman"/>
                <w:b/>
                <w:bCs/>
                <w:color w:val="000000"/>
                <w:sz w:val="18"/>
                <w:szCs w:val="18"/>
              </w:rPr>
              <w:t xml:space="preserve"> аудита Заказчиком</w:t>
            </w:r>
          </w:p>
        </w:tc>
      </w:tr>
      <w:tr w:rsidR="00B12C23" w:rsidRPr="00B12C23" w:rsidTr="00B12C23">
        <w:trPr>
          <w:trHeight w:val="960"/>
        </w:trPr>
        <w:tc>
          <w:tcPr>
            <w:tcW w:w="0" w:type="auto"/>
            <w:vMerge/>
            <w:tcBorders>
              <w:top w:val="nil"/>
              <w:left w:val="single" w:sz="8" w:space="0" w:color="auto"/>
              <w:bottom w:val="single" w:sz="8" w:space="0" w:color="000000"/>
              <w:right w:val="single" w:sz="8" w:space="0" w:color="auto"/>
            </w:tcBorders>
            <w:vAlign w:val="center"/>
            <w:hideMark/>
          </w:tcPr>
          <w:p w:rsidR="00B12C23" w:rsidRPr="00B12C23" w:rsidRDefault="00B12C23" w:rsidP="00B12C23">
            <w:pPr>
              <w:spacing w:before="0"/>
              <w:rPr>
                <w:rFonts w:ascii="Times New Roman" w:hAnsi="Times New Roman"/>
                <w:b/>
                <w:bCs/>
                <w:color w:val="000000"/>
                <w:sz w:val="18"/>
                <w:szCs w:val="18"/>
              </w:rPr>
            </w:pPr>
          </w:p>
        </w:tc>
        <w:tc>
          <w:tcPr>
            <w:tcW w:w="0" w:type="auto"/>
            <w:vMerge/>
            <w:tcBorders>
              <w:top w:val="nil"/>
              <w:left w:val="single" w:sz="8" w:space="0" w:color="auto"/>
              <w:bottom w:val="single" w:sz="8" w:space="0" w:color="000000"/>
              <w:right w:val="single" w:sz="8" w:space="0" w:color="auto"/>
            </w:tcBorders>
            <w:vAlign w:val="center"/>
            <w:hideMark/>
          </w:tcPr>
          <w:p w:rsidR="00B12C23" w:rsidRPr="00B12C23" w:rsidRDefault="00B12C23" w:rsidP="00B12C23">
            <w:pPr>
              <w:spacing w:before="0"/>
              <w:rPr>
                <w:rFonts w:ascii="Times New Roman" w:hAnsi="Times New Roman"/>
                <w:b/>
                <w:bCs/>
                <w:color w:val="000000"/>
                <w:sz w:val="18"/>
                <w:szCs w:val="18"/>
              </w:rPr>
            </w:pPr>
          </w:p>
        </w:tc>
        <w:tc>
          <w:tcPr>
            <w:tcW w:w="0" w:type="auto"/>
            <w:vMerge/>
            <w:tcBorders>
              <w:top w:val="nil"/>
              <w:left w:val="single" w:sz="8" w:space="0" w:color="auto"/>
              <w:bottom w:val="single" w:sz="8" w:space="0" w:color="000000"/>
              <w:right w:val="single" w:sz="8" w:space="0" w:color="auto"/>
            </w:tcBorders>
            <w:vAlign w:val="center"/>
            <w:hideMark/>
          </w:tcPr>
          <w:p w:rsidR="00B12C23" w:rsidRPr="00B12C23" w:rsidRDefault="00B12C23" w:rsidP="00B12C23">
            <w:pPr>
              <w:spacing w:before="0"/>
              <w:rPr>
                <w:rFonts w:ascii="Times New Roman" w:hAnsi="Times New Roman"/>
                <w:b/>
                <w:bCs/>
                <w:color w:val="000000"/>
                <w:sz w:val="18"/>
                <w:szCs w:val="18"/>
              </w:rPr>
            </w:pPr>
          </w:p>
        </w:tc>
        <w:tc>
          <w:tcPr>
            <w:tcW w:w="0" w:type="auto"/>
            <w:vMerge/>
            <w:tcBorders>
              <w:top w:val="nil"/>
              <w:left w:val="single" w:sz="8" w:space="0" w:color="auto"/>
              <w:bottom w:val="single" w:sz="8" w:space="0" w:color="000000"/>
              <w:right w:val="single" w:sz="8" w:space="0" w:color="auto"/>
            </w:tcBorders>
            <w:vAlign w:val="center"/>
            <w:hideMark/>
          </w:tcPr>
          <w:p w:rsidR="00B12C23" w:rsidRPr="00B12C23" w:rsidRDefault="00B12C23" w:rsidP="00B12C23">
            <w:pPr>
              <w:spacing w:before="0"/>
              <w:rPr>
                <w:rFonts w:ascii="Times New Roman" w:hAnsi="Times New Roman"/>
                <w:b/>
                <w:bCs/>
                <w:sz w:val="18"/>
                <w:szCs w:val="18"/>
              </w:rPr>
            </w:pPr>
          </w:p>
        </w:tc>
        <w:tc>
          <w:tcPr>
            <w:tcW w:w="0" w:type="auto"/>
            <w:tcBorders>
              <w:top w:val="nil"/>
              <w:left w:val="nil"/>
              <w:bottom w:val="single" w:sz="8" w:space="0" w:color="auto"/>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color w:val="000000"/>
                <w:sz w:val="18"/>
                <w:szCs w:val="18"/>
              </w:rPr>
            </w:pPr>
            <w:r w:rsidRPr="00B12C23">
              <w:rPr>
                <w:rFonts w:ascii="Times New Roman" w:hAnsi="Times New Roman"/>
                <w:b/>
                <w:bCs/>
                <w:color w:val="000000"/>
                <w:sz w:val="18"/>
                <w:szCs w:val="18"/>
              </w:rPr>
              <w:t>Не соответствует</w:t>
            </w:r>
          </w:p>
        </w:tc>
        <w:tc>
          <w:tcPr>
            <w:tcW w:w="0" w:type="auto"/>
            <w:tcBorders>
              <w:top w:val="nil"/>
              <w:left w:val="nil"/>
              <w:bottom w:val="single" w:sz="8" w:space="0" w:color="auto"/>
              <w:right w:val="single" w:sz="8" w:space="0" w:color="auto"/>
            </w:tcBorders>
            <w:shd w:val="clear" w:color="auto" w:fill="auto"/>
            <w:vAlign w:val="center"/>
            <w:hideMark/>
          </w:tcPr>
          <w:p w:rsidR="00B12C23" w:rsidRPr="00B12C23" w:rsidRDefault="00B12C23" w:rsidP="00B12C23">
            <w:pPr>
              <w:spacing w:before="0"/>
              <w:jc w:val="center"/>
              <w:rPr>
                <w:rFonts w:ascii="Times New Roman" w:hAnsi="Times New Roman"/>
                <w:b/>
                <w:bCs/>
                <w:color w:val="000000"/>
                <w:sz w:val="18"/>
                <w:szCs w:val="18"/>
              </w:rPr>
            </w:pPr>
            <w:r w:rsidRPr="00B12C23">
              <w:rPr>
                <w:rFonts w:ascii="Times New Roman" w:hAnsi="Times New Roman"/>
                <w:b/>
                <w:bCs/>
                <w:color w:val="000000"/>
                <w:sz w:val="18"/>
                <w:szCs w:val="18"/>
              </w:rPr>
              <w:t xml:space="preserve">Отсутствие согласия на проведение </w:t>
            </w:r>
            <w:proofErr w:type="spellStart"/>
            <w:r w:rsidRPr="00B12C23">
              <w:rPr>
                <w:rFonts w:ascii="Times New Roman" w:hAnsi="Times New Roman"/>
                <w:b/>
                <w:bCs/>
                <w:color w:val="000000"/>
                <w:sz w:val="18"/>
                <w:szCs w:val="18"/>
              </w:rPr>
              <w:t>Техниеского</w:t>
            </w:r>
            <w:proofErr w:type="spellEnd"/>
            <w:r w:rsidRPr="00B12C23">
              <w:rPr>
                <w:rFonts w:ascii="Times New Roman" w:hAnsi="Times New Roman"/>
                <w:b/>
                <w:bCs/>
                <w:color w:val="000000"/>
                <w:sz w:val="18"/>
                <w:szCs w:val="18"/>
              </w:rPr>
              <w:t xml:space="preserve"> аудита Заказчиком</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742946" w:rsidP="00742946">
      <w:pPr>
        <w:pStyle w:val="ab"/>
        <w:spacing w:before="0" w:after="60"/>
        <w:rPr>
          <w:rFonts w:ascii="Times New Roman" w:hAnsi="Times New Roman"/>
          <w:b/>
          <w:color w:val="0000FF"/>
          <w:sz w:val="24"/>
        </w:rPr>
      </w:pPr>
    </w:p>
    <w:p w:rsidR="00896683" w:rsidDel="009778EA" w:rsidRDefault="00896683">
      <w:pPr>
        <w:spacing w:before="0" w:after="200" w:line="276" w:lineRule="auto"/>
        <w:rPr>
          <w:del w:id="37" w:author="Наталья Александровна Кузьмичёва" w:date="2015-12-08T17:04:00Z"/>
          <w:rFonts w:ascii="Times New Roman" w:hAnsi="Times New Roman"/>
          <w:sz w:val="24"/>
        </w:rPr>
      </w:pPr>
      <w:del w:id="38" w:author="Наталья Александровна Кузьмичёва" w:date="2015-12-08T17:04:00Z">
        <w:r w:rsidDel="009778EA">
          <w:rPr>
            <w:rFonts w:ascii="Times New Roman" w:hAnsi="Times New Roman"/>
            <w:sz w:val="24"/>
          </w:rPr>
          <w:lastRenderedPageBreak/>
          <w:br w:type="page"/>
        </w:r>
      </w:del>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sectPr w:rsidR="00833BC8" w:rsidRPr="001A25F6" w:rsidSect="00833BC8">
      <w:headerReference w:type="default" r:id="rId16"/>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74E8" w:rsidRDefault="002E74E8">
      <w:pPr>
        <w:spacing w:before="0"/>
      </w:pPr>
      <w:r>
        <w:separator/>
      </w:r>
    </w:p>
  </w:endnote>
  <w:endnote w:type="continuationSeparator" w:id="0">
    <w:p w:rsidR="002E74E8" w:rsidRDefault="002E74E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74E8" w:rsidRDefault="002E74E8">
      <w:pPr>
        <w:spacing w:before="0"/>
      </w:pPr>
      <w:r>
        <w:separator/>
      </w:r>
    </w:p>
  </w:footnote>
  <w:footnote w:type="continuationSeparator" w:id="0">
    <w:p w:rsidR="002E74E8" w:rsidRDefault="002E74E8">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83" w:rsidRDefault="00896683">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998"/>
    <w:multiLevelType w:val="hybridMultilevel"/>
    <w:tmpl w:val="2BACED2E"/>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D47283"/>
    <w:multiLevelType w:val="hybridMultilevel"/>
    <w:tmpl w:val="D5AA57A6"/>
    <w:lvl w:ilvl="0" w:tplc="4E7EAD6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5F12CF"/>
    <w:multiLevelType w:val="hybridMultilevel"/>
    <w:tmpl w:val="6DD88AFC"/>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35040C71"/>
    <w:multiLevelType w:val="hybridMultilevel"/>
    <w:tmpl w:val="E6341D90"/>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2A041D4"/>
    <w:multiLevelType w:val="hybridMultilevel"/>
    <w:tmpl w:val="156C4AB0"/>
    <w:lvl w:ilvl="0" w:tplc="9238077A">
      <w:start w:val="1"/>
      <w:numFmt w:val="bullet"/>
      <w:pStyle w:val="51"/>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2">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952099F"/>
    <w:multiLevelType w:val="hybridMultilevel"/>
    <w:tmpl w:val="C50041DA"/>
    <w:lvl w:ilvl="0" w:tplc="CD4A38D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50662A99"/>
    <w:multiLevelType w:val="hybridMultilevel"/>
    <w:tmpl w:val="BF34B35E"/>
    <w:lvl w:ilvl="0" w:tplc="CD4A38DC">
      <w:start w:val="1"/>
      <w:numFmt w:val="bullet"/>
      <w:lvlText w:val=""/>
      <w:lvlJc w:val="left"/>
      <w:pPr>
        <w:ind w:left="-1272" w:hanging="360"/>
      </w:pPr>
      <w:rPr>
        <w:rFonts w:ascii="Symbol" w:hAnsi="Symbol" w:hint="default"/>
        <w:color w:val="auto"/>
      </w:rPr>
    </w:lvl>
    <w:lvl w:ilvl="1" w:tplc="04190003">
      <w:start w:val="1"/>
      <w:numFmt w:val="bullet"/>
      <w:lvlText w:val="o"/>
      <w:lvlJc w:val="left"/>
      <w:pPr>
        <w:ind w:left="-552" w:hanging="360"/>
      </w:pPr>
      <w:rPr>
        <w:rFonts w:ascii="Courier New" w:hAnsi="Courier New" w:hint="default"/>
      </w:rPr>
    </w:lvl>
    <w:lvl w:ilvl="2" w:tplc="04190005">
      <w:start w:val="1"/>
      <w:numFmt w:val="bullet"/>
      <w:lvlText w:val=""/>
      <w:lvlJc w:val="left"/>
      <w:pPr>
        <w:ind w:left="168" w:hanging="360"/>
      </w:pPr>
      <w:rPr>
        <w:rFonts w:ascii="Wingdings" w:hAnsi="Wingdings" w:hint="default"/>
      </w:rPr>
    </w:lvl>
    <w:lvl w:ilvl="3" w:tplc="04190001">
      <w:start w:val="1"/>
      <w:numFmt w:val="bullet"/>
      <w:lvlText w:val=""/>
      <w:lvlJc w:val="left"/>
      <w:pPr>
        <w:ind w:left="888" w:hanging="360"/>
      </w:pPr>
      <w:rPr>
        <w:rFonts w:ascii="Symbol" w:hAnsi="Symbol" w:hint="default"/>
      </w:rPr>
    </w:lvl>
    <w:lvl w:ilvl="4" w:tplc="04190003">
      <w:start w:val="1"/>
      <w:numFmt w:val="bullet"/>
      <w:lvlText w:val="o"/>
      <w:lvlJc w:val="left"/>
      <w:pPr>
        <w:ind w:left="1608" w:hanging="360"/>
      </w:pPr>
      <w:rPr>
        <w:rFonts w:ascii="Courier New" w:hAnsi="Courier New" w:hint="default"/>
      </w:rPr>
    </w:lvl>
    <w:lvl w:ilvl="5" w:tplc="04190005" w:tentative="1">
      <w:start w:val="1"/>
      <w:numFmt w:val="bullet"/>
      <w:lvlText w:val=""/>
      <w:lvlJc w:val="left"/>
      <w:pPr>
        <w:ind w:left="2328" w:hanging="360"/>
      </w:pPr>
      <w:rPr>
        <w:rFonts w:ascii="Wingdings" w:hAnsi="Wingdings" w:hint="default"/>
      </w:rPr>
    </w:lvl>
    <w:lvl w:ilvl="6" w:tplc="04190001" w:tentative="1">
      <w:start w:val="1"/>
      <w:numFmt w:val="bullet"/>
      <w:lvlText w:val=""/>
      <w:lvlJc w:val="left"/>
      <w:pPr>
        <w:ind w:left="3048" w:hanging="360"/>
      </w:pPr>
      <w:rPr>
        <w:rFonts w:ascii="Symbol" w:hAnsi="Symbol" w:hint="default"/>
      </w:rPr>
    </w:lvl>
    <w:lvl w:ilvl="7" w:tplc="04190003" w:tentative="1">
      <w:start w:val="1"/>
      <w:numFmt w:val="bullet"/>
      <w:lvlText w:val="o"/>
      <w:lvlJc w:val="left"/>
      <w:pPr>
        <w:ind w:left="3768" w:hanging="360"/>
      </w:pPr>
      <w:rPr>
        <w:rFonts w:ascii="Courier New" w:hAnsi="Courier New" w:hint="default"/>
      </w:rPr>
    </w:lvl>
    <w:lvl w:ilvl="8" w:tplc="04190005" w:tentative="1">
      <w:start w:val="1"/>
      <w:numFmt w:val="bullet"/>
      <w:lvlText w:val=""/>
      <w:lvlJc w:val="left"/>
      <w:pPr>
        <w:ind w:left="4488" w:hanging="360"/>
      </w:pPr>
      <w:rPr>
        <w:rFonts w:ascii="Wingdings" w:hAnsi="Wingdings" w:hint="default"/>
      </w:rPr>
    </w:lvl>
  </w:abstractNum>
  <w:abstractNum w:abstractNumId="16">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36D4672"/>
    <w:multiLevelType w:val="hybridMultilevel"/>
    <w:tmpl w:val="A1000E3A"/>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575821C4"/>
    <w:multiLevelType w:val="hybridMultilevel"/>
    <w:tmpl w:val="37AC4D66"/>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8046B04"/>
    <w:multiLevelType w:val="hybridMultilevel"/>
    <w:tmpl w:val="C6A2D3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7878748F"/>
    <w:multiLevelType w:val="hybridMultilevel"/>
    <w:tmpl w:val="55E23174"/>
    <w:lvl w:ilvl="0" w:tplc="7A742488">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7"/>
  </w:num>
  <w:num w:numId="3">
    <w:abstractNumId w:val="9"/>
  </w:num>
  <w:num w:numId="4">
    <w:abstractNumId w:val="2"/>
  </w:num>
  <w:num w:numId="5">
    <w:abstractNumId w:val="16"/>
  </w:num>
  <w:num w:numId="6">
    <w:abstractNumId w:val="4"/>
  </w:num>
  <w:num w:numId="7">
    <w:abstractNumId w:val="10"/>
  </w:num>
  <w:num w:numId="8">
    <w:abstractNumId w:val="8"/>
  </w:num>
  <w:num w:numId="9">
    <w:abstractNumId w:val="23"/>
  </w:num>
  <w:num w:numId="10">
    <w:abstractNumId w:val="3"/>
  </w:num>
  <w:num w:numId="11">
    <w:abstractNumId w:val="24"/>
  </w:num>
  <w:num w:numId="12">
    <w:abstractNumId w:val="20"/>
  </w:num>
  <w:num w:numId="13">
    <w:abstractNumId w:val="21"/>
  </w:num>
  <w:num w:numId="14">
    <w:abstractNumId w:val="12"/>
  </w:num>
  <w:num w:numId="15">
    <w:abstractNumId w:val="22"/>
  </w:num>
  <w:num w:numId="16">
    <w:abstractNumId w:val="26"/>
  </w:num>
  <w:num w:numId="17">
    <w:abstractNumId w:val="11"/>
  </w:num>
  <w:num w:numId="18">
    <w:abstractNumId w:val="13"/>
  </w:num>
  <w:num w:numId="19">
    <w:abstractNumId w:val="25"/>
  </w:num>
  <w:num w:numId="20">
    <w:abstractNumId w:val="18"/>
  </w:num>
  <w:num w:numId="21">
    <w:abstractNumId w:val="5"/>
  </w:num>
  <w:num w:numId="22">
    <w:abstractNumId w:val="6"/>
  </w:num>
  <w:num w:numId="23">
    <w:abstractNumId w:val="17"/>
  </w:num>
  <w:num w:numId="24">
    <w:abstractNumId w:val="0"/>
  </w:num>
  <w:num w:numId="25">
    <w:abstractNumId w:val="1"/>
  </w:num>
  <w:num w:numId="26">
    <w:abstractNumId w:val="15"/>
  </w:num>
  <w:num w:numId="27">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17FA8"/>
    <w:rsid w:val="000218F2"/>
    <w:rsid w:val="00024AFD"/>
    <w:rsid w:val="00034A74"/>
    <w:rsid w:val="00042884"/>
    <w:rsid w:val="00045EFC"/>
    <w:rsid w:val="0005075A"/>
    <w:rsid w:val="000579F4"/>
    <w:rsid w:val="00062C79"/>
    <w:rsid w:val="0006499E"/>
    <w:rsid w:val="00064B65"/>
    <w:rsid w:val="00072FAA"/>
    <w:rsid w:val="00074532"/>
    <w:rsid w:val="00075915"/>
    <w:rsid w:val="0008364A"/>
    <w:rsid w:val="00086326"/>
    <w:rsid w:val="000940E7"/>
    <w:rsid w:val="00094164"/>
    <w:rsid w:val="000B13CA"/>
    <w:rsid w:val="000B2601"/>
    <w:rsid w:val="000B4E13"/>
    <w:rsid w:val="000C0B1A"/>
    <w:rsid w:val="000C4AF4"/>
    <w:rsid w:val="000D01C4"/>
    <w:rsid w:val="000D4864"/>
    <w:rsid w:val="000E73F0"/>
    <w:rsid w:val="000F3A37"/>
    <w:rsid w:val="000F69D0"/>
    <w:rsid w:val="00101CA8"/>
    <w:rsid w:val="001045D8"/>
    <w:rsid w:val="00113B65"/>
    <w:rsid w:val="00122448"/>
    <w:rsid w:val="001257A6"/>
    <w:rsid w:val="00125BF6"/>
    <w:rsid w:val="00126EBC"/>
    <w:rsid w:val="00135764"/>
    <w:rsid w:val="00135C36"/>
    <w:rsid w:val="00142F83"/>
    <w:rsid w:val="00146236"/>
    <w:rsid w:val="001468AC"/>
    <w:rsid w:val="001549BD"/>
    <w:rsid w:val="00160FBB"/>
    <w:rsid w:val="00164144"/>
    <w:rsid w:val="00164685"/>
    <w:rsid w:val="00172199"/>
    <w:rsid w:val="0017324A"/>
    <w:rsid w:val="00182010"/>
    <w:rsid w:val="0019552A"/>
    <w:rsid w:val="001A25F6"/>
    <w:rsid w:val="001B1DA2"/>
    <w:rsid w:val="001B6C57"/>
    <w:rsid w:val="001C19E5"/>
    <w:rsid w:val="001C2A47"/>
    <w:rsid w:val="001C6CC4"/>
    <w:rsid w:val="001C7EA1"/>
    <w:rsid w:val="001C7FCD"/>
    <w:rsid w:val="001D12DE"/>
    <w:rsid w:val="001E0B4E"/>
    <w:rsid w:val="001E4875"/>
    <w:rsid w:val="001E60EC"/>
    <w:rsid w:val="001F1721"/>
    <w:rsid w:val="001F267B"/>
    <w:rsid w:val="001F2991"/>
    <w:rsid w:val="00203261"/>
    <w:rsid w:val="00212D76"/>
    <w:rsid w:val="0021409E"/>
    <w:rsid w:val="00226A55"/>
    <w:rsid w:val="00230F80"/>
    <w:rsid w:val="002346EC"/>
    <w:rsid w:val="00235611"/>
    <w:rsid w:val="0024159C"/>
    <w:rsid w:val="00244523"/>
    <w:rsid w:val="00256C20"/>
    <w:rsid w:val="00257723"/>
    <w:rsid w:val="00260745"/>
    <w:rsid w:val="00263740"/>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C6917"/>
    <w:rsid w:val="002C72BB"/>
    <w:rsid w:val="002E0F65"/>
    <w:rsid w:val="002E3227"/>
    <w:rsid w:val="002E74E8"/>
    <w:rsid w:val="002F4FCB"/>
    <w:rsid w:val="0030149C"/>
    <w:rsid w:val="00303BE0"/>
    <w:rsid w:val="00303D69"/>
    <w:rsid w:val="00311D16"/>
    <w:rsid w:val="0031227B"/>
    <w:rsid w:val="00313ACC"/>
    <w:rsid w:val="00316287"/>
    <w:rsid w:val="0033625B"/>
    <w:rsid w:val="00337192"/>
    <w:rsid w:val="00341539"/>
    <w:rsid w:val="00344ECE"/>
    <w:rsid w:val="003516F3"/>
    <w:rsid w:val="0035792F"/>
    <w:rsid w:val="00365D5A"/>
    <w:rsid w:val="00372910"/>
    <w:rsid w:val="00381783"/>
    <w:rsid w:val="00383162"/>
    <w:rsid w:val="00386DF8"/>
    <w:rsid w:val="00387336"/>
    <w:rsid w:val="003941CA"/>
    <w:rsid w:val="003A16AA"/>
    <w:rsid w:val="003A2288"/>
    <w:rsid w:val="003A5CFF"/>
    <w:rsid w:val="003A5E14"/>
    <w:rsid w:val="003A72EF"/>
    <w:rsid w:val="003C0123"/>
    <w:rsid w:val="003C1C2F"/>
    <w:rsid w:val="003E12E3"/>
    <w:rsid w:val="003E48C4"/>
    <w:rsid w:val="003F0B4B"/>
    <w:rsid w:val="003F1714"/>
    <w:rsid w:val="003F21DC"/>
    <w:rsid w:val="003F42A6"/>
    <w:rsid w:val="003F6DE4"/>
    <w:rsid w:val="00404678"/>
    <w:rsid w:val="0041000F"/>
    <w:rsid w:val="00432D6E"/>
    <w:rsid w:val="00436169"/>
    <w:rsid w:val="0045684D"/>
    <w:rsid w:val="004633D4"/>
    <w:rsid w:val="004634EB"/>
    <w:rsid w:val="0046411F"/>
    <w:rsid w:val="00474116"/>
    <w:rsid w:val="00474189"/>
    <w:rsid w:val="00474D9C"/>
    <w:rsid w:val="00474F36"/>
    <w:rsid w:val="00475586"/>
    <w:rsid w:val="004820C6"/>
    <w:rsid w:val="00484331"/>
    <w:rsid w:val="00491C05"/>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2EE2"/>
    <w:rsid w:val="00505AA5"/>
    <w:rsid w:val="00526057"/>
    <w:rsid w:val="00531833"/>
    <w:rsid w:val="00540395"/>
    <w:rsid w:val="005438AB"/>
    <w:rsid w:val="00547E55"/>
    <w:rsid w:val="00547ED4"/>
    <w:rsid w:val="0055314E"/>
    <w:rsid w:val="00553915"/>
    <w:rsid w:val="00554856"/>
    <w:rsid w:val="0055651B"/>
    <w:rsid w:val="005612C7"/>
    <w:rsid w:val="0057314F"/>
    <w:rsid w:val="005736A0"/>
    <w:rsid w:val="0057631A"/>
    <w:rsid w:val="00585D6B"/>
    <w:rsid w:val="0059291A"/>
    <w:rsid w:val="0059586D"/>
    <w:rsid w:val="00597B19"/>
    <w:rsid w:val="005A129C"/>
    <w:rsid w:val="005A1D17"/>
    <w:rsid w:val="005A2B84"/>
    <w:rsid w:val="005A591D"/>
    <w:rsid w:val="005A77C5"/>
    <w:rsid w:val="005B0A3B"/>
    <w:rsid w:val="005B3440"/>
    <w:rsid w:val="005C3359"/>
    <w:rsid w:val="005C69FE"/>
    <w:rsid w:val="005D0427"/>
    <w:rsid w:val="005E3F6D"/>
    <w:rsid w:val="005E577A"/>
    <w:rsid w:val="005E5959"/>
    <w:rsid w:val="005E7598"/>
    <w:rsid w:val="005F16C2"/>
    <w:rsid w:val="005F16CE"/>
    <w:rsid w:val="005F35EB"/>
    <w:rsid w:val="005F451B"/>
    <w:rsid w:val="00606C49"/>
    <w:rsid w:val="00614B66"/>
    <w:rsid w:val="0061556A"/>
    <w:rsid w:val="00617E7C"/>
    <w:rsid w:val="00622759"/>
    <w:rsid w:val="00623BC5"/>
    <w:rsid w:val="00643A99"/>
    <w:rsid w:val="0065642D"/>
    <w:rsid w:val="00661004"/>
    <w:rsid w:val="0066428C"/>
    <w:rsid w:val="0067339F"/>
    <w:rsid w:val="00682F30"/>
    <w:rsid w:val="00684F7F"/>
    <w:rsid w:val="00687838"/>
    <w:rsid w:val="00690ED5"/>
    <w:rsid w:val="00692B1B"/>
    <w:rsid w:val="00695CB6"/>
    <w:rsid w:val="006A2394"/>
    <w:rsid w:val="006A616D"/>
    <w:rsid w:val="006A7582"/>
    <w:rsid w:val="006C4945"/>
    <w:rsid w:val="006C4ED7"/>
    <w:rsid w:val="006C5C5E"/>
    <w:rsid w:val="006D0139"/>
    <w:rsid w:val="006D1EB0"/>
    <w:rsid w:val="006D3077"/>
    <w:rsid w:val="006D35A5"/>
    <w:rsid w:val="006D6812"/>
    <w:rsid w:val="006F41F6"/>
    <w:rsid w:val="006F6FC9"/>
    <w:rsid w:val="006F73CA"/>
    <w:rsid w:val="00710444"/>
    <w:rsid w:val="00711C8A"/>
    <w:rsid w:val="00713D13"/>
    <w:rsid w:val="00720E2A"/>
    <w:rsid w:val="00723773"/>
    <w:rsid w:val="00724CD0"/>
    <w:rsid w:val="0072501A"/>
    <w:rsid w:val="0072510A"/>
    <w:rsid w:val="007265DE"/>
    <w:rsid w:val="00730DAA"/>
    <w:rsid w:val="00735450"/>
    <w:rsid w:val="007370ED"/>
    <w:rsid w:val="00737CBF"/>
    <w:rsid w:val="00742946"/>
    <w:rsid w:val="00744C61"/>
    <w:rsid w:val="007510D9"/>
    <w:rsid w:val="007550C2"/>
    <w:rsid w:val="00756523"/>
    <w:rsid w:val="00760969"/>
    <w:rsid w:val="00764440"/>
    <w:rsid w:val="007843CD"/>
    <w:rsid w:val="00784B48"/>
    <w:rsid w:val="00794F67"/>
    <w:rsid w:val="007A4982"/>
    <w:rsid w:val="007A4B57"/>
    <w:rsid w:val="007D25A7"/>
    <w:rsid w:val="007D2A8B"/>
    <w:rsid w:val="007D7C41"/>
    <w:rsid w:val="007F1B5A"/>
    <w:rsid w:val="007F5BDB"/>
    <w:rsid w:val="00833BC8"/>
    <w:rsid w:val="008400F1"/>
    <w:rsid w:val="00840F0C"/>
    <w:rsid w:val="00842546"/>
    <w:rsid w:val="0084657E"/>
    <w:rsid w:val="00851BB5"/>
    <w:rsid w:val="00851DBC"/>
    <w:rsid w:val="008529B8"/>
    <w:rsid w:val="00854405"/>
    <w:rsid w:val="008726E6"/>
    <w:rsid w:val="00875B06"/>
    <w:rsid w:val="008803CA"/>
    <w:rsid w:val="00884788"/>
    <w:rsid w:val="0088600C"/>
    <w:rsid w:val="00892352"/>
    <w:rsid w:val="008959F6"/>
    <w:rsid w:val="00896683"/>
    <w:rsid w:val="0089741C"/>
    <w:rsid w:val="008A1B0F"/>
    <w:rsid w:val="008B6AA4"/>
    <w:rsid w:val="008B78F0"/>
    <w:rsid w:val="008C030B"/>
    <w:rsid w:val="008C25E9"/>
    <w:rsid w:val="008E124B"/>
    <w:rsid w:val="008E3006"/>
    <w:rsid w:val="008E4470"/>
    <w:rsid w:val="008E567E"/>
    <w:rsid w:val="008F061B"/>
    <w:rsid w:val="008F21B0"/>
    <w:rsid w:val="008F4782"/>
    <w:rsid w:val="008F4904"/>
    <w:rsid w:val="008F59FC"/>
    <w:rsid w:val="00902743"/>
    <w:rsid w:val="00923C04"/>
    <w:rsid w:val="00923CF9"/>
    <w:rsid w:val="00924832"/>
    <w:rsid w:val="009371B5"/>
    <w:rsid w:val="00944EB5"/>
    <w:rsid w:val="0094593D"/>
    <w:rsid w:val="00954347"/>
    <w:rsid w:val="00964944"/>
    <w:rsid w:val="00970D31"/>
    <w:rsid w:val="00974A6F"/>
    <w:rsid w:val="00976A2B"/>
    <w:rsid w:val="009778EA"/>
    <w:rsid w:val="009806E4"/>
    <w:rsid w:val="00984060"/>
    <w:rsid w:val="009A35A4"/>
    <w:rsid w:val="009A46EA"/>
    <w:rsid w:val="009B2F26"/>
    <w:rsid w:val="009B2FE1"/>
    <w:rsid w:val="009B6033"/>
    <w:rsid w:val="009C1057"/>
    <w:rsid w:val="009C2A2C"/>
    <w:rsid w:val="009C79EC"/>
    <w:rsid w:val="009D29E7"/>
    <w:rsid w:val="009D5508"/>
    <w:rsid w:val="009D5FC5"/>
    <w:rsid w:val="009E527F"/>
    <w:rsid w:val="009F4192"/>
    <w:rsid w:val="00A05C2B"/>
    <w:rsid w:val="00A06531"/>
    <w:rsid w:val="00A1237D"/>
    <w:rsid w:val="00A46744"/>
    <w:rsid w:val="00A63994"/>
    <w:rsid w:val="00A64528"/>
    <w:rsid w:val="00A672AE"/>
    <w:rsid w:val="00A67748"/>
    <w:rsid w:val="00A67D52"/>
    <w:rsid w:val="00A7245C"/>
    <w:rsid w:val="00A810D6"/>
    <w:rsid w:val="00A840CB"/>
    <w:rsid w:val="00A96EAD"/>
    <w:rsid w:val="00AB5439"/>
    <w:rsid w:val="00AC5343"/>
    <w:rsid w:val="00AC5B81"/>
    <w:rsid w:val="00AF2163"/>
    <w:rsid w:val="00B01CEC"/>
    <w:rsid w:val="00B02069"/>
    <w:rsid w:val="00B1194C"/>
    <w:rsid w:val="00B12C23"/>
    <w:rsid w:val="00B145EA"/>
    <w:rsid w:val="00B21619"/>
    <w:rsid w:val="00B27F3C"/>
    <w:rsid w:val="00B3012D"/>
    <w:rsid w:val="00B30FE6"/>
    <w:rsid w:val="00B41291"/>
    <w:rsid w:val="00B43396"/>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C40CD"/>
    <w:rsid w:val="00BC6514"/>
    <w:rsid w:val="00BD0D13"/>
    <w:rsid w:val="00BD769A"/>
    <w:rsid w:val="00BD7E67"/>
    <w:rsid w:val="00BE3851"/>
    <w:rsid w:val="00BE77D8"/>
    <w:rsid w:val="00BF4974"/>
    <w:rsid w:val="00BF6BFA"/>
    <w:rsid w:val="00C016CD"/>
    <w:rsid w:val="00C112F7"/>
    <w:rsid w:val="00C11E75"/>
    <w:rsid w:val="00C23B40"/>
    <w:rsid w:val="00C3199D"/>
    <w:rsid w:val="00C35942"/>
    <w:rsid w:val="00C54676"/>
    <w:rsid w:val="00C577EB"/>
    <w:rsid w:val="00C63063"/>
    <w:rsid w:val="00C64FBD"/>
    <w:rsid w:val="00C85F87"/>
    <w:rsid w:val="00C93FB2"/>
    <w:rsid w:val="00CA2743"/>
    <w:rsid w:val="00CA2762"/>
    <w:rsid w:val="00CB5121"/>
    <w:rsid w:val="00CB541E"/>
    <w:rsid w:val="00CB6DD1"/>
    <w:rsid w:val="00CD1E8F"/>
    <w:rsid w:val="00CD4E52"/>
    <w:rsid w:val="00CE0497"/>
    <w:rsid w:val="00CE2547"/>
    <w:rsid w:val="00CE4EDC"/>
    <w:rsid w:val="00CF1739"/>
    <w:rsid w:val="00CF2FB6"/>
    <w:rsid w:val="00CF4032"/>
    <w:rsid w:val="00D040DE"/>
    <w:rsid w:val="00D071A2"/>
    <w:rsid w:val="00D163A8"/>
    <w:rsid w:val="00D16825"/>
    <w:rsid w:val="00D21EF5"/>
    <w:rsid w:val="00D345DA"/>
    <w:rsid w:val="00D35767"/>
    <w:rsid w:val="00D35B50"/>
    <w:rsid w:val="00D40DE0"/>
    <w:rsid w:val="00D44DA7"/>
    <w:rsid w:val="00D457E6"/>
    <w:rsid w:val="00D51463"/>
    <w:rsid w:val="00D63FAC"/>
    <w:rsid w:val="00D65290"/>
    <w:rsid w:val="00D659D3"/>
    <w:rsid w:val="00D70464"/>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A753F"/>
    <w:rsid w:val="00EB0402"/>
    <w:rsid w:val="00EB4E10"/>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6773D"/>
    <w:rsid w:val="00F730EB"/>
    <w:rsid w:val="00F75B77"/>
    <w:rsid w:val="00F8218C"/>
    <w:rsid w:val="00F833B0"/>
    <w:rsid w:val="00F84372"/>
    <w:rsid w:val="00F845AB"/>
    <w:rsid w:val="00F87D82"/>
    <w:rsid w:val="00F91AE7"/>
    <w:rsid w:val="00FA2F0A"/>
    <w:rsid w:val="00FA58CF"/>
    <w:rsid w:val="00FB425F"/>
    <w:rsid w:val="00FB671B"/>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3975">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25271869">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246423056">
      <w:bodyDiv w:val="1"/>
      <w:marLeft w:val="0"/>
      <w:marRight w:val="0"/>
      <w:marTop w:val="0"/>
      <w:marBottom w:val="0"/>
      <w:divBdr>
        <w:top w:val="none" w:sz="0" w:space="0" w:color="auto"/>
        <w:left w:val="none" w:sz="0" w:space="0" w:color="auto"/>
        <w:bottom w:val="none" w:sz="0" w:space="0" w:color="auto"/>
        <w:right w:val="none" w:sz="0" w:space="0" w:color="auto"/>
      </w:divBdr>
    </w:div>
    <w:div w:id="428935962">
      <w:bodyDiv w:val="1"/>
      <w:marLeft w:val="0"/>
      <w:marRight w:val="0"/>
      <w:marTop w:val="0"/>
      <w:marBottom w:val="0"/>
      <w:divBdr>
        <w:top w:val="none" w:sz="0" w:space="0" w:color="auto"/>
        <w:left w:val="none" w:sz="0" w:space="0" w:color="auto"/>
        <w:bottom w:val="none" w:sz="0" w:space="0" w:color="auto"/>
        <w:right w:val="none" w:sz="0" w:space="0" w:color="auto"/>
      </w:divBdr>
    </w:div>
    <w:div w:id="488447088">
      <w:bodyDiv w:val="1"/>
      <w:marLeft w:val="0"/>
      <w:marRight w:val="0"/>
      <w:marTop w:val="0"/>
      <w:marBottom w:val="0"/>
      <w:divBdr>
        <w:top w:val="none" w:sz="0" w:space="0" w:color="auto"/>
        <w:left w:val="none" w:sz="0" w:space="0" w:color="auto"/>
        <w:bottom w:val="none" w:sz="0" w:space="0" w:color="auto"/>
        <w:right w:val="none" w:sz="0" w:space="0" w:color="auto"/>
      </w:divBdr>
    </w:div>
    <w:div w:id="572087773">
      <w:bodyDiv w:val="1"/>
      <w:marLeft w:val="0"/>
      <w:marRight w:val="0"/>
      <w:marTop w:val="0"/>
      <w:marBottom w:val="0"/>
      <w:divBdr>
        <w:top w:val="none" w:sz="0" w:space="0" w:color="auto"/>
        <w:left w:val="none" w:sz="0" w:space="0" w:color="auto"/>
        <w:bottom w:val="none" w:sz="0" w:space="0" w:color="auto"/>
        <w:right w:val="none" w:sz="0" w:space="0" w:color="auto"/>
      </w:divBdr>
    </w:div>
    <w:div w:id="654185806">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854658698">
      <w:bodyDiv w:val="1"/>
      <w:marLeft w:val="0"/>
      <w:marRight w:val="0"/>
      <w:marTop w:val="0"/>
      <w:marBottom w:val="0"/>
      <w:divBdr>
        <w:top w:val="none" w:sz="0" w:space="0" w:color="auto"/>
        <w:left w:val="none" w:sz="0" w:space="0" w:color="auto"/>
        <w:bottom w:val="none" w:sz="0" w:space="0" w:color="auto"/>
        <w:right w:val="none" w:sz="0" w:space="0" w:color="auto"/>
      </w:divBdr>
    </w:div>
    <w:div w:id="966550662">
      <w:bodyDiv w:val="1"/>
      <w:marLeft w:val="0"/>
      <w:marRight w:val="0"/>
      <w:marTop w:val="0"/>
      <w:marBottom w:val="0"/>
      <w:divBdr>
        <w:top w:val="none" w:sz="0" w:space="0" w:color="auto"/>
        <w:left w:val="none" w:sz="0" w:space="0" w:color="auto"/>
        <w:bottom w:val="none" w:sz="0" w:space="0" w:color="auto"/>
        <w:right w:val="none" w:sz="0" w:space="0" w:color="auto"/>
      </w:divBdr>
    </w:div>
    <w:div w:id="1013612089">
      <w:bodyDiv w:val="1"/>
      <w:marLeft w:val="0"/>
      <w:marRight w:val="0"/>
      <w:marTop w:val="0"/>
      <w:marBottom w:val="0"/>
      <w:divBdr>
        <w:top w:val="none" w:sz="0" w:space="0" w:color="auto"/>
        <w:left w:val="none" w:sz="0" w:space="0" w:color="auto"/>
        <w:bottom w:val="none" w:sz="0" w:space="0" w:color="auto"/>
        <w:right w:val="none" w:sz="0" w:space="0" w:color="auto"/>
      </w:divBdr>
    </w:div>
    <w:div w:id="1063675997">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121071905">
      <w:bodyDiv w:val="1"/>
      <w:marLeft w:val="0"/>
      <w:marRight w:val="0"/>
      <w:marTop w:val="0"/>
      <w:marBottom w:val="0"/>
      <w:divBdr>
        <w:top w:val="none" w:sz="0" w:space="0" w:color="auto"/>
        <w:left w:val="none" w:sz="0" w:space="0" w:color="auto"/>
        <w:bottom w:val="none" w:sz="0" w:space="0" w:color="auto"/>
        <w:right w:val="none" w:sz="0" w:space="0" w:color="auto"/>
      </w:divBdr>
    </w:div>
    <w:div w:id="1384402631">
      <w:bodyDiv w:val="1"/>
      <w:marLeft w:val="0"/>
      <w:marRight w:val="0"/>
      <w:marTop w:val="0"/>
      <w:marBottom w:val="0"/>
      <w:divBdr>
        <w:top w:val="none" w:sz="0" w:space="0" w:color="auto"/>
        <w:left w:val="none" w:sz="0" w:space="0" w:color="auto"/>
        <w:bottom w:val="none" w:sz="0" w:space="0" w:color="auto"/>
        <w:right w:val="none" w:sz="0" w:space="0" w:color="auto"/>
      </w:divBdr>
    </w:div>
    <w:div w:id="1430927306">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93124590">
      <w:bodyDiv w:val="1"/>
      <w:marLeft w:val="0"/>
      <w:marRight w:val="0"/>
      <w:marTop w:val="0"/>
      <w:marBottom w:val="0"/>
      <w:divBdr>
        <w:top w:val="none" w:sz="0" w:space="0" w:color="auto"/>
        <w:left w:val="none" w:sz="0" w:space="0" w:color="auto"/>
        <w:bottom w:val="none" w:sz="0" w:space="0" w:color="auto"/>
        <w:right w:val="none" w:sz="0" w:space="0" w:color="auto"/>
      </w:divBdr>
    </w:div>
    <w:div w:id="1626958023">
      <w:bodyDiv w:val="1"/>
      <w:marLeft w:val="0"/>
      <w:marRight w:val="0"/>
      <w:marTop w:val="0"/>
      <w:marBottom w:val="0"/>
      <w:divBdr>
        <w:top w:val="none" w:sz="0" w:space="0" w:color="auto"/>
        <w:left w:val="none" w:sz="0" w:space="0" w:color="auto"/>
        <w:bottom w:val="none" w:sz="0" w:space="0" w:color="auto"/>
        <w:right w:val="none" w:sz="0" w:space="0" w:color="auto"/>
      </w:divBdr>
    </w:div>
    <w:div w:id="1823618841">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3A3577-C9CB-4FED-A7F4-A70F75B67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2203</TotalTime>
  <Pages>15</Pages>
  <Words>4576</Words>
  <Characters>26086</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295</cp:revision>
  <cp:lastPrinted>2015-11-16T09:09:00Z</cp:lastPrinted>
  <dcterms:created xsi:type="dcterms:W3CDTF">2014-07-17T07:15:00Z</dcterms:created>
  <dcterms:modified xsi:type="dcterms:W3CDTF">2015-12-08T12:07:00Z</dcterms:modified>
</cp:coreProperties>
</file>