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59" w:rsidRPr="00C87F29" w:rsidRDefault="00A63D59" w:rsidP="00A63D59">
      <w:pPr>
        <w:pStyle w:val="a5"/>
        <w:rPr>
          <w:sz w:val="23"/>
          <w:szCs w:val="23"/>
        </w:rPr>
      </w:pPr>
      <w:r w:rsidRPr="00C87F29">
        <w:rPr>
          <w:sz w:val="23"/>
          <w:szCs w:val="23"/>
        </w:rPr>
        <w:t xml:space="preserve">ДОГОВОР ПОДРЯДА № </w:t>
      </w:r>
      <w:sdt>
        <w:sdtPr>
          <w:rPr>
            <w:sz w:val="23"/>
            <w:szCs w:val="23"/>
          </w:rPr>
          <w:id w:val="1683318567"/>
          <w:placeholder>
            <w:docPart w:val="DefaultPlaceholder_1082065158"/>
          </w:placeholder>
        </w:sdtPr>
        <w:sdtContent>
          <w:r w:rsidRPr="00C87F29">
            <w:rPr>
              <w:sz w:val="23"/>
              <w:szCs w:val="23"/>
            </w:rPr>
            <w:t>___</w:t>
          </w:r>
        </w:sdtContent>
      </w:sdt>
    </w:p>
    <w:p w:rsidR="00A63D59" w:rsidRPr="00C87F29" w:rsidRDefault="00A63D59" w:rsidP="00A63D59">
      <w:pPr>
        <w:pStyle w:val="a5"/>
        <w:rPr>
          <w:sz w:val="23"/>
          <w:szCs w:val="23"/>
        </w:rPr>
      </w:pPr>
    </w:p>
    <w:p w:rsidR="00D06BFB" w:rsidRPr="00C87F29" w:rsidRDefault="00D06BFB" w:rsidP="00D06BFB">
      <w:pPr>
        <w:rPr>
          <w:sz w:val="23"/>
          <w:szCs w:val="23"/>
        </w:rPr>
      </w:pPr>
    </w:p>
    <w:p w:rsidR="00A63D59" w:rsidRPr="00C87F29" w:rsidRDefault="00A63D59" w:rsidP="00A63D59">
      <w:pPr>
        <w:pStyle w:val="a5"/>
        <w:jc w:val="left"/>
        <w:rPr>
          <w:sz w:val="23"/>
          <w:szCs w:val="23"/>
        </w:rPr>
      </w:pPr>
      <w:r w:rsidRPr="00C87F29">
        <w:rPr>
          <w:sz w:val="23"/>
          <w:szCs w:val="23"/>
        </w:rPr>
        <w:t>г. Ярославль</w:t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r w:rsidRPr="00C87F29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269048080"/>
          <w:placeholder>
            <w:docPart w:val="DefaultPlaceholder_1082065158"/>
          </w:placeholder>
        </w:sdtPr>
        <w:sdtContent>
          <w:r w:rsidRPr="00C87F29">
            <w:rPr>
              <w:sz w:val="23"/>
              <w:szCs w:val="23"/>
            </w:rPr>
            <w:t>«___» _____________ 20</w:t>
          </w:r>
          <w:r w:rsidR="0055631C" w:rsidRPr="00C87F29">
            <w:rPr>
              <w:sz w:val="23"/>
              <w:szCs w:val="23"/>
            </w:rPr>
            <w:t>___</w:t>
          </w:r>
          <w:r w:rsidRPr="00C87F29">
            <w:rPr>
              <w:sz w:val="23"/>
              <w:szCs w:val="23"/>
            </w:rPr>
            <w:t xml:space="preserve"> г</w:t>
          </w:r>
          <w:r w:rsidR="0055631C" w:rsidRPr="00C87F29">
            <w:rPr>
              <w:sz w:val="23"/>
              <w:szCs w:val="23"/>
            </w:rPr>
            <w:t>ода</w:t>
          </w:r>
        </w:sdtContent>
      </w:sdt>
    </w:p>
    <w:p w:rsidR="00A63D59" w:rsidRPr="00C87F29" w:rsidRDefault="00A63D59" w:rsidP="00A63D59">
      <w:pPr>
        <w:rPr>
          <w:sz w:val="23"/>
          <w:szCs w:val="23"/>
        </w:rPr>
      </w:pPr>
    </w:p>
    <w:p w:rsidR="0055631C" w:rsidRPr="00E74018" w:rsidRDefault="00A63D59" w:rsidP="00E74018">
      <w:pPr>
        <w:pStyle w:val="31"/>
        <w:spacing w:after="0"/>
        <w:ind w:firstLine="567"/>
        <w:jc w:val="both"/>
        <w:rPr>
          <w:sz w:val="23"/>
          <w:szCs w:val="23"/>
        </w:rPr>
      </w:pPr>
      <w:r w:rsidRPr="00E74018">
        <w:rPr>
          <w:sz w:val="23"/>
          <w:szCs w:val="23"/>
        </w:rPr>
        <w:t>Открытое акционерное общество «Славнефть-Ярославнефтеоргсинтез» (ОАО «Славнефть-ЯНОС»), именуемое в дальнейшем «З</w:t>
      </w:r>
      <w:r w:rsidR="00C01CA3">
        <w:rPr>
          <w:sz w:val="23"/>
          <w:szCs w:val="23"/>
        </w:rPr>
        <w:t>аказчик</w:t>
      </w:r>
      <w:r w:rsidRPr="00E74018">
        <w:rPr>
          <w:sz w:val="23"/>
          <w:szCs w:val="23"/>
        </w:rPr>
        <w:t xml:space="preserve">», в лице генерального директора </w:t>
      </w:r>
      <w:sdt>
        <w:sdtPr>
          <w:rPr>
            <w:sz w:val="23"/>
            <w:szCs w:val="23"/>
          </w:rPr>
          <w:id w:val="576096718"/>
          <w:placeholder>
            <w:docPart w:val="DefaultPlaceholder_1082065158"/>
          </w:placeholder>
        </w:sdtPr>
        <w:sdtContent>
          <w:r w:rsidRPr="00E74018">
            <w:rPr>
              <w:sz w:val="23"/>
              <w:szCs w:val="23"/>
            </w:rPr>
            <w:t>Никитина Александра Анатольевича</w:t>
          </w:r>
        </w:sdtContent>
      </w:sdt>
      <w:r w:rsidRPr="00E74018">
        <w:rPr>
          <w:sz w:val="23"/>
          <w:szCs w:val="23"/>
        </w:rPr>
        <w:t>, действующего на осн</w:t>
      </w:r>
      <w:r w:rsidR="0055631C" w:rsidRPr="00E74018">
        <w:rPr>
          <w:sz w:val="23"/>
          <w:szCs w:val="23"/>
        </w:rPr>
        <w:t>овании устава, с одной стороны,</w:t>
      </w:r>
    </w:p>
    <w:p w:rsidR="00A63D59" w:rsidRPr="00E74018" w:rsidRDefault="00A63D59" w:rsidP="00E74018">
      <w:pPr>
        <w:pStyle w:val="31"/>
        <w:spacing w:after="0"/>
        <w:ind w:firstLine="567"/>
        <w:jc w:val="both"/>
        <w:rPr>
          <w:sz w:val="23"/>
          <w:szCs w:val="23"/>
        </w:rPr>
      </w:pPr>
      <w:r w:rsidRPr="00E74018">
        <w:rPr>
          <w:sz w:val="23"/>
          <w:szCs w:val="23"/>
        </w:rPr>
        <w:t xml:space="preserve">и </w:t>
      </w:r>
      <w:sdt>
        <w:sdtPr>
          <w:rPr>
            <w:sz w:val="23"/>
            <w:szCs w:val="23"/>
          </w:rPr>
          <w:id w:val="-883329656"/>
          <w:placeholder>
            <w:docPart w:val="DefaultPlaceholder_1082065158"/>
          </w:placeholder>
        </w:sdtPr>
        <w:sdtContent>
          <w:r w:rsidRPr="00E74018">
            <w:rPr>
              <w:sz w:val="23"/>
              <w:szCs w:val="23"/>
            </w:rPr>
            <w:t>_________________ в лице ___________________________, действующего на основании __________,</w:t>
          </w:r>
        </w:sdtContent>
      </w:sdt>
      <w:r w:rsidRPr="00E74018">
        <w:rPr>
          <w:sz w:val="23"/>
          <w:szCs w:val="23"/>
        </w:rPr>
        <w:t xml:space="preserve"> именуемое в дальнейшем «</w:t>
      </w:r>
      <w:r w:rsidR="00684F1D" w:rsidRPr="00E74018">
        <w:rPr>
          <w:sz w:val="23"/>
          <w:szCs w:val="23"/>
        </w:rPr>
        <w:t>П</w:t>
      </w:r>
      <w:r w:rsidR="00C01CA3">
        <w:rPr>
          <w:sz w:val="23"/>
          <w:szCs w:val="23"/>
        </w:rPr>
        <w:t>одрядчик</w:t>
      </w:r>
      <w:r w:rsidRPr="00E74018">
        <w:rPr>
          <w:sz w:val="23"/>
          <w:szCs w:val="23"/>
        </w:rPr>
        <w:t>», с другой стороны, заключили настоящий договор о нижеследующем:</w:t>
      </w:r>
    </w:p>
    <w:p w:rsidR="00C87F29" w:rsidRPr="00C87F29" w:rsidRDefault="00C87F29" w:rsidP="00451C30">
      <w:pPr>
        <w:tabs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451C30" w:rsidP="00451C30">
      <w:pPr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1. </w:t>
      </w:r>
      <w:r w:rsidR="00A63D59" w:rsidRPr="00C87F29">
        <w:rPr>
          <w:b/>
          <w:bCs/>
          <w:sz w:val="24"/>
          <w:szCs w:val="24"/>
        </w:rPr>
        <w:t>Предмет договора</w:t>
      </w:r>
    </w:p>
    <w:p w:rsidR="00A63D59" w:rsidRPr="00C87F29" w:rsidRDefault="00A63D59" w:rsidP="00451C30">
      <w:pPr>
        <w:ind w:firstLine="567"/>
        <w:jc w:val="both"/>
        <w:rPr>
          <w:b/>
          <w:sz w:val="23"/>
          <w:szCs w:val="23"/>
        </w:rPr>
      </w:pPr>
      <w:r w:rsidRPr="00C87F29">
        <w:rPr>
          <w:sz w:val="23"/>
          <w:szCs w:val="23"/>
        </w:rPr>
        <w:t>1.1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684F1D" w:rsidRPr="00C87F29">
        <w:rPr>
          <w:sz w:val="23"/>
          <w:szCs w:val="23"/>
        </w:rPr>
        <w:t>Подрядчик</w:t>
      </w:r>
      <w:r w:rsidRPr="00C87F29">
        <w:rPr>
          <w:sz w:val="23"/>
          <w:szCs w:val="23"/>
        </w:rPr>
        <w:t xml:space="preserve"> </w:t>
      </w:r>
      <w:r w:rsidR="00A1416B" w:rsidRPr="00C87F29">
        <w:rPr>
          <w:sz w:val="23"/>
          <w:szCs w:val="23"/>
        </w:rPr>
        <w:t xml:space="preserve">по заданию Заказчика </w:t>
      </w:r>
      <w:r w:rsidRPr="00C87F29">
        <w:rPr>
          <w:sz w:val="23"/>
          <w:szCs w:val="23"/>
        </w:rPr>
        <w:t xml:space="preserve">принимает на себя обязательства </w:t>
      </w:r>
      <w:r w:rsidR="00684F1D" w:rsidRPr="00C87F29">
        <w:rPr>
          <w:sz w:val="23"/>
          <w:szCs w:val="23"/>
        </w:rPr>
        <w:t xml:space="preserve">по выполнению работ </w:t>
      </w:r>
      <w:sdt>
        <w:sdtPr>
          <w:rPr>
            <w:sz w:val="23"/>
            <w:szCs w:val="23"/>
          </w:rPr>
          <w:id w:val="506565772"/>
          <w:placeholder>
            <w:docPart w:val="DefaultPlaceholder_1082065158"/>
          </w:placeholder>
        </w:sdtPr>
        <w:sdtContent>
          <w:r w:rsidRPr="00C87F29">
            <w:rPr>
              <w:b/>
              <w:sz w:val="23"/>
              <w:szCs w:val="23"/>
            </w:rPr>
            <w:t>по</w:t>
          </w:r>
          <w:r w:rsidR="000F1247" w:rsidRPr="00C87F29">
            <w:rPr>
              <w:b/>
              <w:sz w:val="23"/>
              <w:szCs w:val="23"/>
            </w:rPr>
            <w:t xml:space="preserve"> </w:t>
          </w:r>
          <w:r w:rsidR="00813463" w:rsidRPr="00C87F29">
            <w:rPr>
              <w:b/>
              <w:sz w:val="23"/>
              <w:szCs w:val="23"/>
            </w:rPr>
            <w:t>шефмонтажу, пуско-</w:t>
          </w:r>
          <w:r w:rsidRPr="00C87F29">
            <w:rPr>
              <w:b/>
              <w:sz w:val="23"/>
              <w:szCs w:val="23"/>
            </w:rPr>
            <w:t>налад</w:t>
          </w:r>
          <w:r w:rsidR="000F1247" w:rsidRPr="00C87F29">
            <w:rPr>
              <w:b/>
              <w:sz w:val="23"/>
              <w:szCs w:val="23"/>
            </w:rPr>
            <w:t>очным</w:t>
          </w:r>
          <w:r w:rsidR="00CC7EBA" w:rsidRPr="00C87F29">
            <w:rPr>
              <w:b/>
              <w:sz w:val="23"/>
              <w:szCs w:val="23"/>
            </w:rPr>
            <w:t xml:space="preserve"> работ</w:t>
          </w:r>
          <w:r w:rsidR="000F1247" w:rsidRPr="00C87F29">
            <w:rPr>
              <w:b/>
              <w:sz w:val="23"/>
              <w:szCs w:val="23"/>
            </w:rPr>
            <w:t>ам</w:t>
          </w:r>
          <w:r w:rsidR="00CC7EBA" w:rsidRPr="00C87F29">
            <w:rPr>
              <w:b/>
              <w:sz w:val="23"/>
              <w:szCs w:val="23"/>
            </w:rPr>
            <w:t>, обучени</w:t>
          </w:r>
          <w:r w:rsidR="000F1247" w:rsidRPr="00C87F29">
            <w:rPr>
              <w:b/>
              <w:sz w:val="23"/>
              <w:szCs w:val="23"/>
            </w:rPr>
            <w:t>ю</w:t>
          </w:r>
          <w:r w:rsidR="00CC7EBA" w:rsidRPr="00C87F29">
            <w:rPr>
              <w:b/>
              <w:sz w:val="23"/>
              <w:szCs w:val="23"/>
            </w:rPr>
            <w:t xml:space="preserve"> персонала</w:t>
          </w:r>
          <w:r w:rsidR="000F1247" w:rsidRPr="00C87F29">
            <w:rPr>
              <w:b/>
              <w:sz w:val="23"/>
              <w:szCs w:val="23"/>
            </w:rPr>
            <w:t xml:space="preserve"> и</w:t>
          </w:r>
          <w:r w:rsidR="00CC7EBA" w:rsidRPr="00C87F29">
            <w:rPr>
              <w:b/>
              <w:sz w:val="23"/>
              <w:szCs w:val="23"/>
            </w:rPr>
            <w:t xml:space="preserve"> пуск</w:t>
          </w:r>
          <w:r w:rsidR="000F1247" w:rsidRPr="00C87F29">
            <w:rPr>
              <w:b/>
              <w:sz w:val="23"/>
              <w:szCs w:val="23"/>
            </w:rPr>
            <w:t>у</w:t>
          </w:r>
          <w:r w:rsidR="00CC7EBA" w:rsidRPr="00C87F29">
            <w:rPr>
              <w:b/>
              <w:sz w:val="23"/>
              <w:szCs w:val="23"/>
            </w:rPr>
            <w:t xml:space="preserve"> в </w:t>
          </w:r>
          <w:r w:rsidR="00CC7EBA" w:rsidRPr="009038D0">
            <w:rPr>
              <w:b/>
              <w:sz w:val="23"/>
              <w:szCs w:val="23"/>
            </w:rPr>
            <w:t>эксплуатацию</w:t>
          </w:r>
          <w:r w:rsidR="00813463" w:rsidRPr="009038D0">
            <w:rPr>
              <w:b/>
              <w:sz w:val="23"/>
              <w:szCs w:val="23"/>
            </w:rPr>
            <w:t xml:space="preserve"> </w:t>
          </w:r>
          <w:r w:rsidR="009038D0" w:rsidRPr="009038D0">
            <w:rPr>
              <w:b/>
              <w:sz w:val="23"/>
              <w:szCs w:val="23"/>
            </w:rPr>
            <w:t xml:space="preserve">промышленного хроматографа </w:t>
          </w:r>
          <w:r w:rsidR="006E3886">
            <w:rPr>
              <w:b/>
              <w:sz w:val="23"/>
              <w:szCs w:val="23"/>
            </w:rPr>
            <w:t xml:space="preserve">поз. </w:t>
          </w:r>
          <w:r w:rsidR="006E3886">
            <w:rPr>
              <w:b/>
              <w:sz w:val="23"/>
              <w:szCs w:val="23"/>
              <w:lang w:val="en-US"/>
            </w:rPr>
            <w:t>QRA</w:t>
          </w:r>
          <w:r w:rsidR="006E3886" w:rsidRPr="006E3886">
            <w:rPr>
              <w:b/>
              <w:sz w:val="23"/>
              <w:szCs w:val="23"/>
            </w:rPr>
            <w:t xml:space="preserve"> 4512</w:t>
          </w:r>
          <w:r w:rsidR="00600A92">
            <w:rPr>
              <w:b/>
              <w:sz w:val="23"/>
              <w:szCs w:val="23"/>
            </w:rPr>
            <w:t>,</w:t>
          </w:r>
          <w:r w:rsidR="006E3886" w:rsidRPr="006E3886">
            <w:rPr>
              <w:b/>
              <w:sz w:val="23"/>
              <w:szCs w:val="23"/>
            </w:rPr>
            <w:t xml:space="preserve"> </w:t>
          </w:r>
          <w:r w:rsidR="009038D0" w:rsidRPr="009038D0">
            <w:rPr>
              <w:b/>
              <w:sz w:val="23"/>
              <w:szCs w:val="23"/>
            </w:rPr>
            <w:t xml:space="preserve">для анализа содержания водорода в хвостовых </w:t>
          </w:r>
          <w:r w:rsidR="006E3886">
            <w:rPr>
              <w:b/>
              <w:sz w:val="23"/>
              <w:szCs w:val="23"/>
            </w:rPr>
            <w:t xml:space="preserve">газах </w:t>
          </w:r>
          <w:r w:rsidR="009038D0" w:rsidRPr="009038D0">
            <w:rPr>
              <w:b/>
              <w:sz w:val="23"/>
              <w:szCs w:val="23"/>
              <w:lang w:val="en-US"/>
            </w:rPr>
            <w:t>SCOT</w:t>
          </w:r>
          <w:r w:rsidR="009038D0" w:rsidRPr="009038D0">
            <w:rPr>
              <w:b/>
              <w:sz w:val="23"/>
              <w:szCs w:val="23"/>
            </w:rPr>
            <w:t xml:space="preserve"> установки производства серы (УПС) </w:t>
          </w:r>
          <w:r w:rsidRPr="009038D0">
            <w:rPr>
              <w:b/>
              <w:sz w:val="23"/>
              <w:szCs w:val="23"/>
            </w:rPr>
            <w:t>ОАО «Славнефть-ЯНОС»</w:t>
          </w:r>
          <w:r w:rsidRPr="00C87F29">
            <w:rPr>
              <w:sz w:val="23"/>
              <w:szCs w:val="23"/>
            </w:rPr>
            <w:t>.</w:t>
          </w:r>
        </w:sdtContent>
      </w:sdt>
      <w:r w:rsidRPr="00C87F29">
        <w:rPr>
          <w:sz w:val="23"/>
          <w:szCs w:val="23"/>
        </w:rPr>
        <w:t xml:space="preserve"> </w:t>
      </w:r>
    </w:p>
    <w:p w:rsidR="00C87F29" w:rsidRPr="00C87F29" w:rsidRDefault="00C87F29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451C30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2. </w:t>
      </w:r>
      <w:r w:rsidR="00A63D59" w:rsidRPr="00C87F29">
        <w:rPr>
          <w:b/>
          <w:bCs/>
          <w:sz w:val="24"/>
          <w:szCs w:val="24"/>
        </w:rPr>
        <w:t>Объёмы и сроки выполнения работ</w:t>
      </w:r>
    </w:p>
    <w:p w:rsidR="00A63D59" w:rsidRPr="001B0E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2.1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Объ</w:t>
      </w:r>
      <w:r w:rsidR="00451C30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мы</w:t>
      </w:r>
      <w:r w:rsidR="00684F1D" w:rsidRPr="00C87F29">
        <w:rPr>
          <w:sz w:val="23"/>
          <w:szCs w:val="23"/>
        </w:rPr>
        <w:t xml:space="preserve"> и виды</w:t>
      </w:r>
      <w:r w:rsidRPr="00C87F29">
        <w:rPr>
          <w:sz w:val="23"/>
          <w:szCs w:val="23"/>
        </w:rPr>
        <w:t xml:space="preserve"> выполняемых работ </w:t>
      </w:r>
      <w:sdt>
        <w:sdtPr>
          <w:rPr>
            <w:sz w:val="23"/>
            <w:szCs w:val="23"/>
          </w:rPr>
          <w:id w:val="112644075"/>
          <w:placeholder>
            <w:docPart w:val="DefaultPlaceholder_1082065158"/>
          </w:placeholder>
        </w:sdtPr>
        <w:sdtContent>
          <w:r w:rsidRPr="00C87F29">
            <w:rPr>
              <w:sz w:val="23"/>
              <w:szCs w:val="23"/>
            </w:rPr>
            <w:t xml:space="preserve">определяются </w:t>
          </w:r>
          <w:sdt>
            <w:sdtPr>
              <w:rPr>
                <w:sz w:val="23"/>
                <w:szCs w:val="23"/>
              </w:rPr>
              <w:id w:val="-143584466"/>
              <w:placeholder>
                <w:docPart w:val="CE63D222E8EE4E4FA7A3EEF1B7FF9042"/>
              </w:placeholder>
            </w:sdtPr>
            <w:sdtContent>
              <w:r w:rsidR="009038D0" w:rsidRPr="001B0E29">
                <w:rPr>
                  <w:sz w:val="23"/>
                  <w:szCs w:val="23"/>
                </w:rPr>
                <w:t xml:space="preserve">Приложением № </w:t>
              </w:r>
              <w:r w:rsidR="00600A92" w:rsidRPr="001B0E29">
                <w:rPr>
                  <w:sz w:val="23"/>
                  <w:szCs w:val="23"/>
                </w:rPr>
                <w:t>1</w:t>
              </w:r>
              <w:r w:rsidR="009038D0" w:rsidRPr="001B0E29">
                <w:rPr>
                  <w:sz w:val="23"/>
                  <w:szCs w:val="23"/>
                </w:rPr>
                <w:t xml:space="preserve"> к настоящему Договору</w:t>
              </w:r>
            </w:sdtContent>
          </w:sdt>
          <w:r w:rsidR="00684F1D" w:rsidRPr="001B0E29">
            <w:rPr>
              <w:sz w:val="23"/>
              <w:szCs w:val="23"/>
            </w:rPr>
            <w:t>.</w:t>
          </w:r>
        </w:sdtContent>
      </w:sdt>
    </w:p>
    <w:p w:rsidR="00C01CA3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2.2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C01CA3">
        <w:rPr>
          <w:sz w:val="23"/>
          <w:szCs w:val="23"/>
        </w:rPr>
        <w:t xml:space="preserve">Время, необходимое для </w:t>
      </w:r>
      <w:r w:rsidRPr="00C87F29">
        <w:rPr>
          <w:sz w:val="23"/>
          <w:szCs w:val="23"/>
        </w:rPr>
        <w:t>выполнения работ</w:t>
      </w:r>
      <w:r w:rsidR="003C4DD5" w:rsidRPr="00C87F29">
        <w:rPr>
          <w:sz w:val="23"/>
          <w:szCs w:val="23"/>
        </w:rPr>
        <w:t>, а также состав работ</w:t>
      </w:r>
      <w:r w:rsidR="00335EC5" w:rsidRPr="00C87F29">
        <w:rPr>
          <w:sz w:val="23"/>
          <w:szCs w:val="23"/>
        </w:rPr>
        <w:t xml:space="preserve"> указаны в</w:t>
      </w:r>
      <w:sdt>
        <w:sdtPr>
          <w:rPr>
            <w:sz w:val="23"/>
            <w:szCs w:val="23"/>
          </w:rPr>
          <w:id w:val="1260261166"/>
          <w:placeholder>
            <w:docPart w:val="DefaultPlaceholder_1082065158"/>
          </w:placeholder>
        </w:sdtPr>
        <w:sdtContent>
          <w:r w:rsidR="00335EC5" w:rsidRPr="00C87F29">
            <w:rPr>
              <w:sz w:val="23"/>
              <w:szCs w:val="23"/>
            </w:rPr>
            <w:t xml:space="preserve"> Календарно</w:t>
          </w:r>
          <w:r w:rsidRPr="00C87F29">
            <w:rPr>
              <w:sz w:val="23"/>
              <w:szCs w:val="23"/>
            </w:rPr>
            <w:t>м план</w:t>
          </w:r>
          <w:r w:rsidR="00335EC5" w:rsidRPr="00C87F29">
            <w:rPr>
              <w:sz w:val="23"/>
              <w:szCs w:val="23"/>
            </w:rPr>
            <w:t>е</w:t>
          </w:r>
          <w:r w:rsidRPr="00C87F29">
            <w:rPr>
              <w:sz w:val="23"/>
              <w:szCs w:val="23"/>
            </w:rPr>
            <w:t xml:space="preserve"> выполнения работ</w:t>
          </w:r>
          <w:r w:rsidR="006C4561" w:rsidRPr="00C87F29">
            <w:rPr>
              <w:sz w:val="23"/>
              <w:szCs w:val="23"/>
            </w:rPr>
            <w:t xml:space="preserve"> </w:t>
          </w:r>
          <w:r w:rsidRPr="00C87F29">
            <w:rPr>
              <w:sz w:val="23"/>
              <w:szCs w:val="23"/>
            </w:rPr>
            <w:t>(Приложение №</w:t>
          </w:r>
          <w:r w:rsidR="00451C30" w:rsidRPr="00C87F29">
            <w:rPr>
              <w:sz w:val="23"/>
              <w:szCs w:val="23"/>
            </w:rPr>
            <w:t xml:space="preserve"> </w:t>
          </w:r>
          <w:r w:rsidR="00600A92">
            <w:rPr>
              <w:sz w:val="23"/>
              <w:szCs w:val="23"/>
            </w:rPr>
            <w:t>2</w:t>
          </w:r>
          <w:r w:rsidRPr="00C87F29">
            <w:rPr>
              <w:sz w:val="23"/>
              <w:szCs w:val="23"/>
            </w:rPr>
            <w:t>).</w:t>
          </w:r>
        </w:sdtContent>
      </w:sdt>
    </w:p>
    <w:p w:rsidR="00A63D59" w:rsidRPr="009211F4" w:rsidRDefault="00C01CA3" w:rsidP="00A63D59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2.3</w:t>
      </w:r>
      <w:r w:rsidRPr="009211F4">
        <w:rPr>
          <w:sz w:val="23"/>
          <w:szCs w:val="23"/>
        </w:rPr>
        <w:t xml:space="preserve">.  Работы должны быть выполнены не позднее двух недель с момента </w:t>
      </w:r>
      <w:r w:rsidR="000A6881" w:rsidRPr="009211F4">
        <w:rPr>
          <w:sz w:val="23"/>
          <w:szCs w:val="23"/>
        </w:rPr>
        <w:t xml:space="preserve">уведомления Подрядчика </w:t>
      </w:r>
      <w:r w:rsidR="006D7A41" w:rsidRPr="009211F4">
        <w:rPr>
          <w:sz w:val="23"/>
          <w:szCs w:val="23"/>
        </w:rPr>
        <w:t xml:space="preserve">Заказчиком </w:t>
      </w:r>
      <w:r w:rsidR="000A6881" w:rsidRPr="009211F4">
        <w:rPr>
          <w:sz w:val="23"/>
          <w:szCs w:val="23"/>
        </w:rPr>
        <w:t xml:space="preserve">о </w:t>
      </w:r>
      <w:r w:rsidR="006D7A41" w:rsidRPr="009211F4">
        <w:rPr>
          <w:sz w:val="23"/>
          <w:szCs w:val="23"/>
        </w:rPr>
        <w:t>готовности к выполнению работ</w:t>
      </w:r>
      <w:r w:rsidR="000A6881" w:rsidRPr="009211F4">
        <w:rPr>
          <w:sz w:val="23"/>
          <w:szCs w:val="23"/>
        </w:rPr>
        <w:t>.</w:t>
      </w:r>
    </w:p>
    <w:p w:rsidR="00C87F29" w:rsidRPr="00C87F29" w:rsidRDefault="00C87F29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451C30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3. </w:t>
      </w:r>
      <w:r w:rsidR="00A63D59" w:rsidRPr="00C87F29">
        <w:rPr>
          <w:b/>
          <w:bCs/>
          <w:sz w:val="24"/>
          <w:szCs w:val="24"/>
        </w:rPr>
        <w:t>Стоимость работ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3.1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Стоимость поручаемых </w:t>
      </w:r>
      <w:r w:rsidR="00684F1D" w:rsidRPr="00C87F29">
        <w:rPr>
          <w:sz w:val="23"/>
          <w:szCs w:val="23"/>
        </w:rPr>
        <w:t>П</w:t>
      </w:r>
      <w:r w:rsidR="00766E87" w:rsidRPr="00C87F29">
        <w:rPr>
          <w:sz w:val="23"/>
          <w:szCs w:val="23"/>
        </w:rPr>
        <w:t>одрядчику</w:t>
      </w:r>
      <w:r w:rsidRPr="00C87F29">
        <w:rPr>
          <w:sz w:val="23"/>
          <w:szCs w:val="23"/>
        </w:rPr>
        <w:t xml:space="preserve"> работ, </w:t>
      </w:r>
      <w:sdt>
        <w:sdtPr>
          <w:rPr>
            <w:sz w:val="23"/>
            <w:szCs w:val="23"/>
          </w:rPr>
          <w:id w:val="1133141662"/>
          <w:placeholder>
            <w:docPart w:val="DefaultPlaceholder_1082065158"/>
          </w:placeholder>
        </w:sdtPr>
        <w:sdtContent>
          <w:r w:rsidRPr="00C87F29">
            <w:rPr>
              <w:sz w:val="23"/>
              <w:szCs w:val="23"/>
            </w:rPr>
            <w:t xml:space="preserve">предусмотренных п.1.1 настоящего Договора, </w:t>
          </w:r>
          <w:r w:rsidR="00451C30" w:rsidRPr="00C87F29">
            <w:rPr>
              <w:sz w:val="23"/>
              <w:szCs w:val="23"/>
            </w:rPr>
            <w:t xml:space="preserve">составляет </w:t>
          </w:r>
          <w:r w:rsidRPr="00C87F29">
            <w:rPr>
              <w:sz w:val="23"/>
              <w:szCs w:val="23"/>
            </w:rPr>
            <w:t>___________ рублей,   в том числе НДС _____________.</w:t>
          </w:r>
        </w:sdtContent>
      </w:sdt>
      <w:r w:rsidRPr="00C87F29">
        <w:rPr>
          <w:sz w:val="23"/>
          <w:szCs w:val="23"/>
        </w:rPr>
        <w:t xml:space="preserve"> </w:t>
      </w:r>
      <w:r w:rsidR="00766E87" w:rsidRPr="00C87F29">
        <w:rPr>
          <w:sz w:val="23"/>
          <w:szCs w:val="23"/>
        </w:rPr>
        <w:t>Стоимость работ включает в себя стоимость материалов поставки Подрядчика, а также все затраты Подрядчика, понесённые во исполнение настоящего договора, в частности, раздела 6 договора.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3.2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Стоимость работ по п</w:t>
      </w:r>
      <w:r w:rsidR="0055631C" w:rsidRPr="00C87F29">
        <w:rPr>
          <w:sz w:val="23"/>
          <w:szCs w:val="23"/>
        </w:rPr>
        <w:t>.3</w:t>
      </w:r>
      <w:r w:rsidRPr="00C87F29">
        <w:rPr>
          <w:sz w:val="23"/>
          <w:szCs w:val="23"/>
        </w:rPr>
        <w:t>.1. является твёрдой и не подлежит изменению в ходе выполнени</w:t>
      </w:r>
      <w:r w:rsidR="0055631C" w:rsidRPr="00C87F29">
        <w:rPr>
          <w:sz w:val="23"/>
          <w:szCs w:val="23"/>
        </w:rPr>
        <w:t>я работ по настоящему договору.</w:t>
      </w:r>
    </w:p>
    <w:p w:rsidR="00C87F29" w:rsidRPr="00C87F29" w:rsidRDefault="00C87F29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451C30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4. </w:t>
      </w:r>
      <w:r w:rsidR="00A63D59" w:rsidRPr="00C87F29">
        <w:rPr>
          <w:b/>
          <w:bCs/>
          <w:sz w:val="24"/>
          <w:szCs w:val="24"/>
        </w:rPr>
        <w:t>Порядок расчетов</w:t>
      </w:r>
    </w:p>
    <w:p w:rsidR="00ED7DC4" w:rsidRPr="006E3886" w:rsidRDefault="00ED7DC4" w:rsidP="00ED7DC4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6E3886">
        <w:rPr>
          <w:sz w:val="23"/>
          <w:szCs w:val="23"/>
        </w:rPr>
        <w:t xml:space="preserve">4.1.Работы по настоящему Договору выполняются </w:t>
      </w:r>
      <w:r w:rsidR="006E3886" w:rsidRPr="006E3886">
        <w:rPr>
          <w:sz w:val="23"/>
          <w:szCs w:val="23"/>
        </w:rPr>
        <w:t>в 1 этап</w:t>
      </w:r>
      <w:r w:rsidRPr="006E3886">
        <w:rPr>
          <w:sz w:val="23"/>
          <w:szCs w:val="23"/>
        </w:rPr>
        <w:t xml:space="preserve">. </w:t>
      </w:r>
      <w:r w:rsidR="00A63D59" w:rsidRPr="006E3886">
        <w:rPr>
          <w:sz w:val="23"/>
          <w:szCs w:val="23"/>
        </w:rPr>
        <w:t xml:space="preserve">Окончание </w:t>
      </w:r>
      <w:r w:rsidR="006E3886" w:rsidRPr="006E3886">
        <w:rPr>
          <w:sz w:val="23"/>
          <w:szCs w:val="23"/>
        </w:rPr>
        <w:t>выполнения работ по  Договору</w:t>
      </w:r>
      <w:r w:rsidR="00A63D59" w:rsidRPr="006E3886">
        <w:rPr>
          <w:sz w:val="23"/>
          <w:szCs w:val="23"/>
        </w:rPr>
        <w:t xml:space="preserve"> фиксируется подписанием Сторонами Акта сдачи-при</w:t>
      </w:r>
      <w:r w:rsidR="00451C30" w:rsidRPr="006E3886">
        <w:rPr>
          <w:sz w:val="23"/>
          <w:szCs w:val="23"/>
        </w:rPr>
        <w:t>ё</w:t>
      </w:r>
      <w:r w:rsidR="00A63D59" w:rsidRPr="006E3886">
        <w:rPr>
          <w:sz w:val="23"/>
          <w:szCs w:val="23"/>
        </w:rPr>
        <w:t xml:space="preserve">мки работ. </w:t>
      </w:r>
      <w:r w:rsidRPr="006E3886">
        <w:rPr>
          <w:sz w:val="23"/>
          <w:szCs w:val="23"/>
        </w:rPr>
        <w:t xml:space="preserve">При этом результатом работ </w:t>
      </w:r>
      <w:r w:rsidR="009211F4">
        <w:rPr>
          <w:sz w:val="23"/>
          <w:szCs w:val="23"/>
        </w:rPr>
        <w:t xml:space="preserve">по </w:t>
      </w:r>
      <w:r w:rsidRPr="006E3886">
        <w:rPr>
          <w:sz w:val="23"/>
          <w:szCs w:val="23"/>
        </w:rPr>
        <w:t xml:space="preserve">шефмонтажу, пуско-наладочным работам, обучению персонала и пуску в эксплуатацию </w:t>
      </w:r>
      <w:r w:rsidR="00B27F7F">
        <w:rPr>
          <w:sz w:val="23"/>
          <w:szCs w:val="23"/>
        </w:rPr>
        <w:t>промышленного хроматографа</w:t>
      </w:r>
      <w:r w:rsidRPr="006E3886">
        <w:rPr>
          <w:sz w:val="23"/>
          <w:szCs w:val="23"/>
        </w:rPr>
        <w:t xml:space="preserve"> явля</w:t>
      </w:r>
      <w:r w:rsidR="006E3886" w:rsidRPr="006E3886">
        <w:rPr>
          <w:sz w:val="23"/>
          <w:szCs w:val="23"/>
        </w:rPr>
        <w:t>е</w:t>
      </w:r>
      <w:r w:rsidRPr="006E3886">
        <w:rPr>
          <w:sz w:val="23"/>
          <w:szCs w:val="23"/>
        </w:rPr>
        <w:t>тся</w:t>
      </w:r>
      <w:r w:rsidR="00B27F7F">
        <w:rPr>
          <w:sz w:val="23"/>
          <w:szCs w:val="23"/>
        </w:rPr>
        <w:t xml:space="preserve"> штатно </w:t>
      </w:r>
      <w:r w:rsidRPr="006E3886">
        <w:rPr>
          <w:sz w:val="23"/>
          <w:szCs w:val="23"/>
        </w:rPr>
        <w:t xml:space="preserve"> функционирующ</w:t>
      </w:r>
      <w:r w:rsidR="004343CF" w:rsidRPr="006E3886">
        <w:rPr>
          <w:sz w:val="23"/>
          <w:szCs w:val="23"/>
        </w:rPr>
        <w:t>и</w:t>
      </w:r>
      <w:r w:rsidR="006E3886" w:rsidRPr="006E3886">
        <w:rPr>
          <w:sz w:val="23"/>
          <w:szCs w:val="23"/>
        </w:rPr>
        <w:t>й</w:t>
      </w:r>
      <w:r w:rsidR="004343CF" w:rsidRPr="006E3886">
        <w:rPr>
          <w:sz w:val="23"/>
          <w:szCs w:val="23"/>
        </w:rPr>
        <w:t xml:space="preserve"> </w:t>
      </w:r>
      <w:r w:rsidR="006E3886" w:rsidRPr="006E3886">
        <w:rPr>
          <w:sz w:val="23"/>
          <w:szCs w:val="23"/>
        </w:rPr>
        <w:t xml:space="preserve">промышленный хроматограф поз. </w:t>
      </w:r>
      <w:r w:rsidR="006E3886" w:rsidRPr="006E3886">
        <w:rPr>
          <w:sz w:val="23"/>
          <w:szCs w:val="23"/>
          <w:lang w:val="en-US"/>
        </w:rPr>
        <w:t>QRA</w:t>
      </w:r>
      <w:r w:rsidR="006E3886" w:rsidRPr="00B27F7F">
        <w:rPr>
          <w:sz w:val="23"/>
          <w:szCs w:val="23"/>
        </w:rPr>
        <w:t xml:space="preserve"> </w:t>
      </w:r>
      <w:r w:rsidR="006E3886" w:rsidRPr="006E3886">
        <w:rPr>
          <w:sz w:val="23"/>
          <w:szCs w:val="23"/>
        </w:rPr>
        <w:t>4512</w:t>
      </w:r>
      <w:r w:rsidR="004343CF" w:rsidRPr="006E3886">
        <w:rPr>
          <w:sz w:val="23"/>
          <w:szCs w:val="23"/>
        </w:rPr>
        <w:t xml:space="preserve"> </w:t>
      </w:r>
      <w:r w:rsidR="006E3886" w:rsidRPr="006E3886">
        <w:rPr>
          <w:sz w:val="23"/>
          <w:szCs w:val="23"/>
        </w:rPr>
        <w:t>на установке УПС</w:t>
      </w:r>
      <w:r w:rsidR="004343CF" w:rsidRPr="006E3886">
        <w:rPr>
          <w:sz w:val="23"/>
          <w:szCs w:val="23"/>
        </w:rPr>
        <w:t>.</w:t>
      </w:r>
      <w:r w:rsidR="00C01CA3">
        <w:rPr>
          <w:sz w:val="23"/>
          <w:szCs w:val="23"/>
        </w:rPr>
        <w:t xml:space="preserve"> </w:t>
      </w:r>
      <w:r w:rsidR="00C01CA3" w:rsidRPr="009211F4">
        <w:rPr>
          <w:sz w:val="23"/>
          <w:szCs w:val="23"/>
        </w:rPr>
        <w:t>Заказчик в течение 5 (пяти) дней со дня получения Акта сдачи-приемки работ обязан направить Подрядчику подписанный акт или мотивированный отказ от приемки работ.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4.2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684F1D" w:rsidRPr="00C87F29">
        <w:rPr>
          <w:sz w:val="23"/>
          <w:szCs w:val="23"/>
        </w:rPr>
        <w:t>П</w:t>
      </w:r>
      <w:r w:rsidR="00766E87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 обязан представить З</w:t>
      </w:r>
      <w:r w:rsidR="00766E87" w:rsidRPr="00C87F29">
        <w:rPr>
          <w:sz w:val="23"/>
          <w:szCs w:val="23"/>
        </w:rPr>
        <w:t>аказчику</w:t>
      </w:r>
      <w:r w:rsidRPr="00C87F29">
        <w:rPr>
          <w:sz w:val="23"/>
          <w:szCs w:val="23"/>
        </w:rPr>
        <w:t xml:space="preserve"> счёт-фактуру в течение 5 дней со дня подписания З</w:t>
      </w:r>
      <w:r w:rsidR="00766E87" w:rsidRPr="00C87F29">
        <w:rPr>
          <w:sz w:val="23"/>
          <w:szCs w:val="23"/>
        </w:rPr>
        <w:t>аказчиком</w:t>
      </w:r>
      <w:r w:rsidRPr="00C87F29">
        <w:rPr>
          <w:sz w:val="23"/>
          <w:szCs w:val="23"/>
        </w:rPr>
        <w:t xml:space="preserve"> акта приёмки </w:t>
      </w:r>
      <w:r w:rsidRPr="00C01CA3">
        <w:rPr>
          <w:sz w:val="23"/>
          <w:szCs w:val="23"/>
        </w:rPr>
        <w:t>выполненных работ.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4.3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Оплата выполненных работ производится З</w:t>
      </w:r>
      <w:r w:rsidR="00766E87" w:rsidRPr="00C87F29">
        <w:rPr>
          <w:sz w:val="23"/>
          <w:szCs w:val="23"/>
        </w:rPr>
        <w:t>аказчиком</w:t>
      </w:r>
      <w:r w:rsidRPr="00C87F29">
        <w:rPr>
          <w:sz w:val="23"/>
          <w:szCs w:val="23"/>
        </w:rPr>
        <w:t xml:space="preserve"> путём перечисления денежных средств платёжным поручением на расчётный счёт </w:t>
      </w:r>
      <w:r w:rsidR="00684F1D" w:rsidRPr="00C87F29">
        <w:rPr>
          <w:sz w:val="23"/>
          <w:szCs w:val="23"/>
        </w:rPr>
        <w:t>П</w:t>
      </w:r>
      <w:r w:rsidR="00766E87" w:rsidRPr="00C87F29">
        <w:rPr>
          <w:sz w:val="23"/>
          <w:szCs w:val="23"/>
        </w:rPr>
        <w:t>одрядчика</w:t>
      </w:r>
      <w:r w:rsidRPr="00C87F29">
        <w:rPr>
          <w:sz w:val="23"/>
          <w:szCs w:val="23"/>
        </w:rPr>
        <w:t xml:space="preserve"> не позднее </w:t>
      </w:r>
      <w:sdt>
        <w:sdtPr>
          <w:rPr>
            <w:sz w:val="23"/>
            <w:szCs w:val="23"/>
          </w:rPr>
          <w:id w:val="-2079966961"/>
          <w:placeholder>
            <w:docPart w:val="DefaultPlaceholder_1082065158"/>
          </w:placeholder>
        </w:sdtPr>
        <w:sdtContent>
          <w:r w:rsidR="005E149B" w:rsidRPr="00C87F29">
            <w:rPr>
              <w:sz w:val="23"/>
              <w:szCs w:val="23"/>
            </w:rPr>
            <w:t>9</w:t>
          </w:r>
          <w:r w:rsidRPr="00C87F29">
            <w:rPr>
              <w:sz w:val="23"/>
              <w:szCs w:val="23"/>
            </w:rPr>
            <w:t xml:space="preserve">0 </w:t>
          </w:r>
          <w:r w:rsidR="005E149B" w:rsidRPr="00C87F29">
            <w:rPr>
              <w:sz w:val="23"/>
              <w:szCs w:val="23"/>
            </w:rPr>
            <w:t>(девяносто</w:t>
          </w:r>
          <w:r w:rsidRPr="00C87F29">
            <w:rPr>
              <w:sz w:val="23"/>
              <w:szCs w:val="23"/>
            </w:rPr>
            <w:t>)</w:t>
          </w:r>
        </w:sdtContent>
      </w:sdt>
      <w:r w:rsidRPr="00C87F29">
        <w:rPr>
          <w:sz w:val="23"/>
          <w:szCs w:val="23"/>
        </w:rPr>
        <w:t xml:space="preserve"> календарных дней с момента подписания акта приёмки выполненных работ и выставления счета-фактуры при условии оплаты </w:t>
      </w:r>
      <w:r w:rsidR="00766E87" w:rsidRPr="00C87F29">
        <w:rPr>
          <w:sz w:val="23"/>
          <w:szCs w:val="23"/>
        </w:rPr>
        <w:t>Подрядчиком стоимости оказанных Подрядчику услуг</w:t>
      </w:r>
      <w:r w:rsidRPr="00C87F29">
        <w:rPr>
          <w:sz w:val="23"/>
          <w:szCs w:val="23"/>
        </w:rPr>
        <w:t xml:space="preserve"> (в т.ч. оплата за электроэнергию, связь, подачу воды, пара, вывоз мусора, предоставление транспорта</w:t>
      </w:r>
      <w:r w:rsidR="00927B2D" w:rsidRPr="00C87F29">
        <w:rPr>
          <w:sz w:val="23"/>
          <w:szCs w:val="23"/>
        </w:rPr>
        <w:t xml:space="preserve"> и др.)</w:t>
      </w:r>
      <w:r w:rsidRPr="00C87F29">
        <w:rPr>
          <w:sz w:val="23"/>
          <w:szCs w:val="23"/>
        </w:rPr>
        <w:t>, аренд</w:t>
      </w:r>
      <w:r w:rsidR="00927B2D" w:rsidRPr="00C87F29">
        <w:rPr>
          <w:sz w:val="23"/>
          <w:szCs w:val="23"/>
        </w:rPr>
        <w:t>ы</w:t>
      </w:r>
      <w:r w:rsidRPr="00C87F29">
        <w:rPr>
          <w:sz w:val="23"/>
          <w:szCs w:val="23"/>
        </w:rPr>
        <w:t xml:space="preserve">, </w:t>
      </w:r>
      <w:r w:rsidR="00927B2D" w:rsidRPr="00C87F29">
        <w:rPr>
          <w:sz w:val="23"/>
          <w:szCs w:val="23"/>
        </w:rPr>
        <w:t xml:space="preserve">сумм </w:t>
      </w:r>
      <w:r w:rsidRPr="00C87F29">
        <w:rPr>
          <w:sz w:val="23"/>
          <w:szCs w:val="23"/>
        </w:rPr>
        <w:t>штрафов</w:t>
      </w:r>
      <w:r w:rsidR="00927B2D" w:rsidRPr="00C87F29">
        <w:rPr>
          <w:sz w:val="23"/>
          <w:szCs w:val="23"/>
        </w:rPr>
        <w:t>/</w:t>
      </w:r>
      <w:r w:rsidRPr="00C87F29">
        <w:rPr>
          <w:sz w:val="23"/>
          <w:szCs w:val="23"/>
        </w:rPr>
        <w:t xml:space="preserve"> неустоек, д</w:t>
      </w:r>
      <w:r w:rsidR="00927B2D" w:rsidRPr="00C87F29">
        <w:rPr>
          <w:sz w:val="23"/>
          <w:szCs w:val="23"/>
        </w:rPr>
        <w:t>ругих мер ответственности</w:t>
      </w:r>
      <w:r w:rsidRPr="00C87F29">
        <w:rPr>
          <w:sz w:val="23"/>
          <w:szCs w:val="23"/>
        </w:rPr>
        <w:t>, в том числе связанные с другими заключенными Сторонами договорами.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lastRenderedPageBreak/>
        <w:t>4.4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927B2D" w:rsidRPr="00C87F29">
        <w:rPr>
          <w:sz w:val="23"/>
          <w:szCs w:val="23"/>
        </w:rPr>
        <w:t>Подрядчик обязан оплатить стоимость оказанных Подрядчику услуг (в т.ч. оплата за электроэнергию, связь, подачу воды, пара, вывоз мусора, предоставление транспорта и др.) не позднее 20 числа месяца, следующего за месяцем оказания услуг.</w:t>
      </w:r>
    </w:p>
    <w:p w:rsidR="0055631C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4.5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55631C" w:rsidRPr="00C87F29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A63D59" w:rsidRPr="00C87F29" w:rsidRDefault="0055631C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4.6. </w:t>
      </w:r>
      <w:r w:rsidR="00A63D59" w:rsidRPr="00C87F29">
        <w:rPr>
          <w:sz w:val="23"/>
          <w:szCs w:val="23"/>
        </w:rPr>
        <w:t>Все платёжно-расчётные документы должны содержать ссылку на регистрацион</w:t>
      </w:r>
      <w:r w:rsidRPr="00C87F29">
        <w:rPr>
          <w:sz w:val="23"/>
          <w:szCs w:val="23"/>
        </w:rPr>
        <w:t xml:space="preserve">ный </w:t>
      </w:r>
      <w:r w:rsidR="00A63D59" w:rsidRPr="00C87F29">
        <w:rPr>
          <w:sz w:val="23"/>
          <w:szCs w:val="23"/>
        </w:rPr>
        <w:t>номер договора З</w:t>
      </w:r>
      <w:r w:rsidR="00927B2D" w:rsidRPr="00C87F29">
        <w:rPr>
          <w:sz w:val="23"/>
          <w:szCs w:val="23"/>
        </w:rPr>
        <w:t>аказчика</w:t>
      </w:r>
      <w:r w:rsidR="00A63D59" w:rsidRPr="00C87F29">
        <w:rPr>
          <w:sz w:val="23"/>
          <w:szCs w:val="23"/>
        </w:rPr>
        <w:t>, в соответствии с которым производится хозяйственная операция.</w:t>
      </w:r>
    </w:p>
    <w:p w:rsidR="00C87F29" w:rsidRPr="00C87F29" w:rsidRDefault="00C87F29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</w:p>
    <w:p w:rsidR="00A63D59" w:rsidRPr="00C87F29" w:rsidRDefault="00451C30" w:rsidP="00451C30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5. </w:t>
      </w:r>
      <w:r w:rsidR="00A8593E" w:rsidRPr="00C87F29">
        <w:rPr>
          <w:b/>
          <w:bCs/>
          <w:sz w:val="24"/>
          <w:szCs w:val="24"/>
        </w:rPr>
        <w:t xml:space="preserve">  </w:t>
      </w:r>
      <w:r w:rsidR="00A63D59" w:rsidRPr="00C87F29">
        <w:rPr>
          <w:b/>
          <w:bCs/>
          <w:sz w:val="24"/>
          <w:szCs w:val="24"/>
        </w:rPr>
        <w:t>Обеспечение материалами и оборудованием</w:t>
      </w:r>
    </w:p>
    <w:p w:rsidR="006C4561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5.1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684F1D" w:rsidRPr="00C87F29">
        <w:rPr>
          <w:sz w:val="23"/>
          <w:szCs w:val="23"/>
        </w:rPr>
        <w:t>П</w:t>
      </w:r>
      <w:r w:rsidR="00A8593E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 принимает на себя обязательство по обеспечению работ всеми </w:t>
      </w:r>
      <w:r w:rsidR="003C4DD5" w:rsidRPr="00C87F29">
        <w:rPr>
          <w:sz w:val="23"/>
          <w:szCs w:val="23"/>
        </w:rPr>
        <w:t xml:space="preserve">материалами, </w:t>
      </w:r>
      <w:r w:rsidRPr="00C87F29">
        <w:rPr>
          <w:sz w:val="23"/>
          <w:szCs w:val="23"/>
        </w:rPr>
        <w:t>необходимыми</w:t>
      </w:r>
      <w:r w:rsidR="003C4DD5" w:rsidRPr="00C87F29">
        <w:rPr>
          <w:sz w:val="23"/>
          <w:szCs w:val="23"/>
        </w:rPr>
        <w:t xml:space="preserve"> для выполнения работ по п.1.1. настоящего Договора</w:t>
      </w:r>
      <w:r w:rsidR="006C4561" w:rsidRPr="00C87F29">
        <w:rPr>
          <w:sz w:val="23"/>
          <w:szCs w:val="23"/>
        </w:rPr>
        <w:t>.</w:t>
      </w:r>
    </w:p>
    <w:p w:rsidR="00A8593E" w:rsidRPr="00C87F29" w:rsidRDefault="00A8593E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5.2. Подрядчик осуществляет доставку к месту выполнения работ материалов и обязуется выполнить их разгрузку, складирование и охрану на объекте.</w:t>
      </w:r>
    </w:p>
    <w:p w:rsidR="00A8593E" w:rsidRPr="00C87F29" w:rsidRDefault="00A8593E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5.3.  Все предоставляемые для выполнения работ материалы должны иметь:</w:t>
      </w:r>
    </w:p>
    <w:p w:rsidR="00A8593E" w:rsidRPr="00C87F29" w:rsidRDefault="00A8593E" w:rsidP="00A8593E">
      <w:pPr>
        <w:ind w:firstLine="851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сертификаты качества, выданные производителем;</w:t>
      </w:r>
    </w:p>
    <w:p w:rsidR="00A8593E" w:rsidRPr="00C87F29" w:rsidRDefault="00A8593E" w:rsidP="00A8593E">
      <w:pPr>
        <w:ind w:firstLine="851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сертификаты соответствия Госстандарта РФ;</w:t>
      </w:r>
    </w:p>
    <w:p w:rsidR="00A8593E" w:rsidRPr="00C87F29" w:rsidRDefault="00A8593E" w:rsidP="00A8593E">
      <w:pPr>
        <w:ind w:firstLine="851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 паспорта и другие документы</w:t>
      </w:r>
      <w:r w:rsidR="002D18E3" w:rsidRPr="00C87F29">
        <w:rPr>
          <w:sz w:val="23"/>
          <w:szCs w:val="23"/>
        </w:rPr>
        <w:t>, удостоверяющие их качество.</w:t>
      </w:r>
    </w:p>
    <w:p w:rsidR="00C87F29" w:rsidRPr="00C87F29" w:rsidRDefault="00C87F29" w:rsidP="00451C30">
      <w:pPr>
        <w:spacing w:before="120" w:after="120"/>
        <w:jc w:val="center"/>
        <w:rPr>
          <w:b/>
          <w:sz w:val="24"/>
          <w:szCs w:val="24"/>
        </w:rPr>
      </w:pPr>
    </w:p>
    <w:p w:rsidR="00A63D59" w:rsidRPr="00C87F29" w:rsidRDefault="00451C30" w:rsidP="00451C30">
      <w:pPr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sz w:val="24"/>
          <w:szCs w:val="24"/>
        </w:rPr>
        <w:t>6.</w:t>
      </w:r>
      <w:r w:rsidRPr="00C87F29">
        <w:rPr>
          <w:sz w:val="24"/>
          <w:szCs w:val="24"/>
        </w:rPr>
        <w:t xml:space="preserve"> </w:t>
      </w:r>
      <w:r w:rsidR="00A8593E" w:rsidRPr="00C87F29">
        <w:rPr>
          <w:sz w:val="24"/>
          <w:szCs w:val="24"/>
        </w:rPr>
        <w:t xml:space="preserve">  </w:t>
      </w:r>
      <w:r w:rsidR="00A63D59" w:rsidRPr="00C87F29">
        <w:rPr>
          <w:b/>
          <w:bCs/>
          <w:sz w:val="24"/>
          <w:szCs w:val="24"/>
        </w:rPr>
        <w:t xml:space="preserve">Права и обязанности </w:t>
      </w:r>
      <w:r w:rsidR="00684F1D" w:rsidRPr="00C87F29">
        <w:rPr>
          <w:b/>
          <w:bCs/>
          <w:sz w:val="24"/>
          <w:szCs w:val="24"/>
        </w:rPr>
        <w:t>П</w:t>
      </w:r>
      <w:r w:rsidR="00766E87" w:rsidRPr="00C87F29">
        <w:rPr>
          <w:b/>
          <w:bCs/>
          <w:sz w:val="24"/>
          <w:szCs w:val="24"/>
        </w:rPr>
        <w:t>одрядчика</w:t>
      </w:r>
      <w:r w:rsidR="00C87F29" w:rsidRPr="00C87F29">
        <w:rPr>
          <w:b/>
          <w:bCs/>
          <w:sz w:val="24"/>
          <w:szCs w:val="24"/>
        </w:rPr>
        <w:t>.</w:t>
      </w:r>
    </w:p>
    <w:p w:rsidR="00C87F29" w:rsidRPr="00C87F29" w:rsidRDefault="00C87F29" w:rsidP="007E3E76">
      <w:pPr>
        <w:ind w:firstLine="284"/>
        <w:jc w:val="both"/>
        <w:rPr>
          <w:sz w:val="12"/>
          <w:szCs w:val="12"/>
        </w:rPr>
      </w:pPr>
    </w:p>
    <w:p w:rsidR="007E3E76" w:rsidRPr="00C87F29" w:rsidRDefault="007E3E76" w:rsidP="007E3E76">
      <w:pPr>
        <w:ind w:firstLine="284"/>
        <w:jc w:val="both"/>
        <w:rPr>
          <w:b/>
          <w:sz w:val="23"/>
          <w:szCs w:val="23"/>
        </w:rPr>
      </w:pPr>
      <w:r w:rsidRPr="00C87F29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A63D59" w:rsidRPr="00C87F29" w:rsidRDefault="00A63D59" w:rsidP="00451C30">
      <w:pPr>
        <w:ind w:right="-55"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6.1</w:t>
      </w:r>
      <w:r w:rsidR="00451C30" w:rsidRPr="00C87F29">
        <w:rPr>
          <w:sz w:val="23"/>
          <w:szCs w:val="23"/>
        </w:rPr>
        <w:t>.</w:t>
      </w:r>
      <w:r w:rsidRPr="00C87F29">
        <w:rPr>
          <w:b/>
          <w:bCs/>
          <w:sz w:val="23"/>
          <w:szCs w:val="23"/>
        </w:rPr>
        <w:t xml:space="preserve"> </w:t>
      </w:r>
      <w:r w:rsidRPr="00C87F29">
        <w:rPr>
          <w:sz w:val="23"/>
          <w:szCs w:val="23"/>
        </w:rPr>
        <w:t>Выполнить работы в соответствии с действующими нормами и правилами</w:t>
      </w:r>
      <w:r w:rsidR="003C4DD5" w:rsidRPr="00C87F29">
        <w:rPr>
          <w:sz w:val="23"/>
          <w:szCs w:val="23"/>
        </w:rPr>
        <w:t>, в том числе</w:t>
      </w:r>
      <w:r w:rsidRPr="00C87F29">
        <w:rPr>
          <w:sz w:val="23"/>
          <w:szCs w:val="23"/>
        </w:rPr>
        <w:t xml:space="preserve">: </w:t>
      </w:r>
    </w:p>
    <w:sdt>
      <w:sdtPr>
        <w:rPr>
          <w:sz w:val="23"/>
          <w:szCs w:val="23"/>
        </w:rPr>
        <w:id w:val="-207031453"/>
        <w:placeholder>
          <w:docPart w:val="DefaultPlaceholder_1082065158"/>
        </w:placeholder>
      </w:sdtPr>
      <w:sdtContent>
        <w:p w:rsidR="00A63D59" w:rsidRPr="00C87F29" w:rsidRDefault="00A63D59" w:rsidP="00451C30">
          <w:pPr>
            <w:ind w:firstLine="284"/>
            <w:jc w:val="both"/>
            <w:rPr>
              <w:sz w:val="23"/>
              <w:szCs w:val="23"/>
            </w:rPr>
          </w:pPr>
          <w:r w:rsidRPr="00C87F29">
            <w:rPr>
              <w:sz w:val="23"/>
              <w:szCs w:val="23"/>
            </w:rPr>
            <w:t>-</w:t>
          </w:r>
          <w:r w:rsidR="00451C30" w:rsidRPr="00C87F29">
            <w:rPr>
              <w:sz w:val="23"/>
              <w:szCs w:val="23"/>
            </w:rPr>
            <w:t>-</w:t>
          </w:r>
          <w:r w:rsidRPr="00C87F29">
            <w:rPr>
              <w:sz w:val="23"/>
              <w:szCs w:val="23"/>
            </w:rPr>
            <w:t xml:space="preserve"> Федеральн</w:t>
          </w:r>
          <w:r w:rsidR="00C87F29">
            <w:rPr>
              <w:sz w:val="23"/>
              <w:szCs w:val="23"/>
            </w:rPr>
            <w:t>ые</w:t>
          </w:r>
          <w:r w:rsidRPr="00C87F29">
            <w:rPr>
              <w:sz w:val="23"/>
              <w:szCs w:val="23"/>
            </w:rPr>
            <w:t xml:space="preserve">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    </w:r>
        </w:p>
      </w:sdtContent>
    </w:sdt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6.2</w:t>
      </w:r>
      <w:r w:rsidR="00451C30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Обеспечить:</w:t>
      </w:r>
    </w:p>
    <w:p w:rsidR="00A63D59" w:rsidRPr="00C87F29" w:rsidRDefault="00A63D59" w:rsidP="00451C30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451C30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ведение уч</w:t>
      </w:r>
      <w:r w:rsidR="00451C30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та выполненных работ по форме, установленной действующим законода</w:t>
      </w:r>
      <w:r w:rsidR="00983558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>тельством и нормативно-техническими документами для конкретных видов работ;</w:t>
      </w:r>
    </w:p>
    <w:p w:rsidR="00A63D59" w:rsidRPr="00C87F29" w:rsidRDefault="00A63D59" w:rsidP="00451C30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451C30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производство работ в полном соответствии с условиями договора и действующими нормами и правилами;</w:t>
      </w:r>
    </w:p>
    <w:p w:rsidR="00A63D59" w:rsidRPr="00C87F29" w:rsidRDefault="00451C30" w:rsidP="00451C30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A63D59" w:rsidRPr="00C87F29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sdt>
      <w:sdtPr>
        <w:rPr>
          <w:sz w:val="23"/>
          <w:szCs w:val="23"/>
        </w:rPr>
        <w:id w:val="-2143183138"/>
        <w:placeholder>
          <w:docPart w:val="DefaultPlaceholder_1082065158"/>
        </w:placeholder>
      </w:sdtPr>
      <w:sdtContent>
        <w:p w:rsidR="00A63D59" w:rsidRPr="00C87F29" w:rsidRDefault="00451C30" w:rsidP="00451C30">
          <w:pPr>
            <w:ind w:firstLine="284"/>
            <w:jc w:val="both"/>
            <w:rPr>
              <w:sz w:val="23"/>
              <w:szCs w:val="23"/>
            </w:rPr>
          </w:pPr>
          <w:r w:rsidRPr="00C87F29">
            <w:rPr>
              <w:sz w:val="23"/>
              <w:szCs w:val="23"/>
            </w:rPr>
            <w:t>-</w:t>
          </w:r>
          <w:r w:rsidR="00A63D59" w:rsidRPr="00C87F29">
            <w:rPr>
              <w:sz w:val="23"/>
              <w:szCs w:val="23"/>
            </w:rPr>
            <w:t>- своевременное устранение недостатков и дефектов, выявленных при при</w:t>
          </w:r>
          <w:r w:rsidR="008E2EB4" w:rsidRPr="00C87F29">
            <w:rPr>
              <w:sz w:val="23"/>
              <w:szCs w:val="23"/>
            </w:rPr>
            <w:t>ё</w:t>
          </w:r>
          <w:r w:rsidR="00A63D59" w:rsidRPr="00C87F29">
            <w:rPr>
              <w:sz w:val="23"/>
              <w:szCs w:val="23"/>
            </w:rPr>
            <w:t>мке работ.</w:t>
          </w:r>
        </w:p>
      </w:sdtContent>
    </w:sdt>
    <w:p w:rsidR="00C87F29" w:rsidRPr="00C87F29" w:rsidRDefault="00C87F29" w:rsidP="001A5109">
      <w:pPr>
        <w:spacing w:before="120"/>
        <w:ind w:firstLine="284"/>
        <w:jc w:val="both"/>
        <w:rPr>
          <w:sz w:val="12"/>
          <w:szCs w:val="12"/>
        </w:rPr>
      </w:pPr>
    </w:p>
    <w:p w:rsidR="002D18E3" w:rsidRPr="00C87F29" w:rsidRDefault="002D18E3" w:rsidP="001A5109">
      <w:pPr>
        <w:spacing w:before="120"/>
        <w:ind w:firstLine="284"/>
        <w:jc w:val="both"/>
        <w:rPr>
          <w:b/>
          <w:sz w:val="24"/>
          <w:szCs w:val="24"/>
        </w:rPr>
      </w:pPr>
      <w:r w:rsidRPr="00C87F29">
        <w:rPr>
          <w:b/>
          <w:sz w:val="24"/>
          <w:szCs w:val="24"/>
        </w:rPr>
        <w:t>В области охраны труда, охраны природы и промышленной безопасно</w:t>
      </w:r>
      <w:r w:rsidR="001A5109" w:rsidRPr="00C87F29">
        <w:rPr>
          <w:b/>
          <w:sz w:val="24"/>
          <w:szCs w:val="24"/>
        </w:rPr>
        <w:t>с</w:t>
      </w:r>
      <w:r w:rsidRPr="00C87F29">
        <w:rPr>
          <w:b/>
          <w:sz w:val="24"/>
          <w:szCs w:val="24"/>
        </w:rPr>
        <w:t>ти Подрядчик обязан:</w:t>
      </w:r>
    </w:p>
    <w:p w:rsidR="00A63D59" w:rsidRPr="00C87F29" w:rsidRDefault="002D18E3" w:rsidP="002D18E3">
      <w:pPr>
        <w:ind w:firstLine="709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</w:t>
      </w:r>
      <w:r w:rsidR="00C01CA3">
        <w:rPr>
          <w:sz w:val="23"/>
          <w:szCs w:val="23"/>
        </w:rPr>
        <w:t>3</w:t>
      </w:r>
      <w:r w:rsidRPr="00C87F29">
        <w:rPr>
          <w:sz w:val="23"/>
          <w:szCs w:val="23"/>
        </w:rPr>
        <w:t xml:space="preserve">. </w:t>
      </w:r>
      <w:r w:rsidR="00A63D59" w:rsidRPr="00C87F29">
        <w:rPr>
          <w:sz w:val="23"/>
          <w:szCs w:val="23"/>
        </w:rPr>
        <w:t xml:space="preserve">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</w:t>
      </w:r>
      <w:r w:rsidRPr="00C87F29">
        <w:rPr>
          <w:sz w:val="23"/>
          <w:szCs w:val="23"/>
        </w:rPr>
        <w:t>безопасности.</w:t>
      </w:r>
    </w:p>
    <w:p w:rsidR="002D18E3" w:rsidRPr="00C87F29" w:rsidRDefault="002D18E3" w:rsidP="002D18E3">
      <w:pPr>
        <w:ind w:firstLine="709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</w:t>
      </w:r>
      <w:r w:rsidR="00C01CA3">
        <w:rPr>
          <w:sz w:val="23"/>
          <w:szCs w:val="23"/>
        </w:rPr>
        <w:t>4</w:t>
      </w:r>
      <w:r w:rsidRPr="00C87F29">
        <w:rPr>
          <w:sz w:val="23"/>
          <w:szCs w:val="23"/>
        </w:rPr>
        <w:t>. Соблюдать требования следующих локальных нормативных актов Заказчика: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1 по общим правилам охраны труда, промышленной и пожарной безопасности на ОАО «Славнефть-ЯНОС»;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10 по организации и безопасному производству ремонтных работ на объектах ОАО «Славнефть-ЯНОС»;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18 по охране труда при работе на высоте;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22 по организации безопасного проведения газоопасных работ на ОАО «Славнефть-ЯНОС»;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1A5109" w:rsidRPr="00C87F29" w:rsidRDefault="001A510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Инструкции № 135 по организации безопасного движения транспортных средств и пешеходов на территории ОАО «Славнефть-ЯНОС»;</w:t>
      </w:r>
    </w:p>
    <w:p w:rsidR="001A5109" w:rsidRPr="00C87F29" w:rsidRDefault="001A510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Положения № 547 по обращению с отходами на ОАО «Славнефть-ЯНОС»;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 и  предприятий;</w:t>
      </w:r>
    </w:p>
    <w:p w:rsidR="00A63D59" w:rsidRPr="00C87F29" w:rsidRDefault="00A63D59" w:rsidP="008E2EB4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</w:t>
      </w:r>
      <w:r w:rsidR="001A5109" w:rsidRPr="00C87F29">
        <w:rPr>
          <w:sz w:val="23"/>
          <w:szCs w:val="23"/>
        </w:rPr>
        <w:t xml:space="preserve"> </w:t>
      </w:r>
      <w:r w:rsidRPr="00C87F29">
        <w:rPr>
          <w:sz w:val="23"/>
          <w:szCs w:val="23"/>
        </w:rPr>
        <w:t>Правил экологической безопасности ОАО «Славнефть-ЯНОС»;</w:t>
      </w:r>
    </w:p>
    <w:p w:rsidR="001A5109" w:rsidRPr="00C87F29" w:rsidRDefault="00A63D5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</w:t>
      </w:r>
      <w:r w:rsidR="008E2EB4" w:rsidRPr="00C87F29">
        <w:rPr>
          <w:sz w:val="23"/>
          <w:szCs w:val="23"/>
        </w:rPr>
        <w:t>-</w:t>
      </w:r>
      <w:r w:rsidRPr="00C87F29">
        <w:rPr>
          <w:sz w:val="23"/>
          <w:szCs w:val="23"/>
        </w:rPr>
        <w:t xml:space="preserve"> </w:t>
      </w:r>
      <w:r w:rsidR="001A5109" w:rsidRPr="00C87F29">
        <w:rPr>
          <w:sz w:val="23"/>
          <w:szCs w:val="23"/>
        </w:rPr>
        <w:t xml:space="preserve"> Правил благоустройства и содержания территории ОАО «Славнефть-ЯНОС»;</w:t>
      </w:r>
    </w:p>
    <w:p w:rsidR="001A5109" w:rsidRPr="00C87F29" w:rsidRDefault="001A510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 Памятки о действиях персонала при обнаружении подозрительных предметов;</w:t>
      </w:r>
    </w:p>
    <w:p w:rsidR="001A5109" w:rsidRDefault="001A5109" w:rsidP="001A5109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-- Положения о пропускном и внутриобъектовом режимах на территории ОАО «Славнефть-ЯНОС».</w:t>
      </w:r>
    </w:p>
    <w:p w:rsidR="00DA4C28" w:rsidRPr="00C87F29" w:rsidRDefault="00DA4C28" w:rsidP="001A5109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-- Стандарт ОАО «Славнефть-ЯНОС» «Требования безопасности при выполнении работ подрядными организациями»</w:t>
      </w:r>
    </w:p>
    <w:p w:rsidR="00983558" w:rsidRPr="00C87F29" w:rsidRDefault="00983558" w:rsidP="001A5109">
      <w:pPr>
        <w:pStyle w:val="31"/>
        <w:spacing w:after="0"/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Названные локальные акты </w:t>
      </w:r>
      <w:r w:rsidR="00684F1D" w:rsidRPr="00C87F29">
        <w:rPr>
          <w:sz w:val="23"/>
          <w:szCs w:val="23"/>
        </w:rPr>
        <w:t>Подрядчик</w:t>
      </w:r>
      <w:r w:rsidRPr="00C87F29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1A5109" w:rsidRPr="00C87F29" w:rsidRDefault="001A5109" w:rsidP="001A5109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</w:t>
      </w:r>
      <w:r w:rsidR="00DA4C28">
        <w:rPr>
          <w:sz w:val="23"/>
          <w:szCs w:val="23"/>
        </w:rPr>
        <w:t>5</w:t>
      </w:r>
      <w:r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ab/>
        <w:t>Довести до сведения Работников требования указанных в пункте 6.</w:t>
      </w:r>
      <w:r w:rsidR="00DA4C28">
        <w:rPr>
          <w:sz w:val="23"/>
          <w:szCs w:val="23"/>
        </w:rPr>
        <w:t>4</w:t>
      </w:r>
      <w:r w:rsidRPr="00C87F29">
        <w:rPr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1A5109" w:rsidRPr="00C87F29" w:rsidRDefault="001A5109" w:rsidP="001A5109">
      <w:pPr>
        <w:tabs>
          <w:tab w:val="left" w:pos="1134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6.</w:t>
      </w:r>
      <w:r w:rsidR="00DA4C28">
        <w:rPr>
          <w:sz w:val="23"/>
          <w:szCs w:val="23"/>
        </w:rPr>
        <w:t>6</w:t>
      </w:r>
      <w:r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ab/>
        <w:t>Направлять на объекты Заказчика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Заказчика представлять документы, подтверждающие обучение и аттестацию работников на право выполнения соответствующих работ.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DA4C28">
        <w:rPr>
          <w:sz w:val="23"/>
          <w:szCs w:val="23"/>
          <w:lang w:eastAsia="ru-RU"/>
        </w:rPr>
        <w:t>7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DA4C28">
        <w:rPr>
          <w:sz w:val="23"/>
          <w:szCs w:val="23"/>
          <w:lang w:eastAsia="ru-RU"/>
        </w:rPr>
        <w:t>8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Заказчика (кроме зоны, отведенной для размещения бытовых помещений).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DA4C28">
        <w:rPr>
          <w:sz w:val="23"/>
          <w:szCs w:val="23"/>
          <w:lang w:eastAsia="ru-RU"/>
        </w:rPr>
        <w:t>9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DA4C28">
        <w:rPr>
          <w:sz w:val="23"/>
          <w:szCs w:val="23"/>
          <w:lang w:eastAsia="ru-RU"/>
        </w:rPr>
        <w:t>0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DA4C28">
        <w:rPr>
          <w:sz w:val="23"/>
          <w:szCs w:val="23"/>
          <w:lang w:eastAsia="ru-RU"/>
        </w:rPr>
        <w:t>1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1A5109" w:rsidRPr="00C87F29" w:rsidRDefault="001A5109" w:rsidP="001A5109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DA4C28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DA4C28">
        <w:rPr>
          <w:sz w:val="23"/>
          <w:szCs w:val="23"/>
          <w:lang w:eastAsia="ru-RU"/>
        </w:rPr>
        <w:t>3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Подрядчик самостоятельно нес</w:t>
      </w:r>
      <w:r w:rsidR="008F1175" w:rsidRPr="00C87F29">
        <w:rPr>
          <w:sz w:val="23"/>
          <w:szCs w:val="23"/>
          <w:lang w:eastAsia="ru-RU"/>
        </w:rPr>
        <w:t>ё</w:t>
      </w:r>
      <w:r w:rsidRPr="00C87F29">
        <w:rPr>
          <w:sz w:val="23"/>
          <w:szCs w:val="23"/>
          <w:lang w:eastAsia="ru-RU"/>
        </w:rPr>
        <w:t>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</w:t>
      </w:r>
      <w:r w:rsidR="008F1175" w:rsidRPr="00C87F29">
        <w:rPr>
          <w:sz w:val="23"/>
          <w:szCs w:val="23"/>
          <w:lang w:eastAsia="ru-RU"/>
        </w:rPr>
        <w:t>ё</w:t>
      </w:r>
      <w:r w:rsidRPr="00C87F29">
        <w:rPr>
          <w:sz w:val="23"/>
          <w:szCs w:val="23"/>
          <w:lang w:eastAsia="ru-RU"/>
        </w:rPr>
        <w:t>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6.1</w:t>
      </w:r>
      <w:r w:rsidR="00DA4C28">
        <w:rPr>
          <w:sz w:val="23"/>
          <w:szCs w:val="23"/>
          <w:lang w:eastAsia="ru-RU"/>
        </w:rPr>
        <w:t>4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C87F29" w:rsidRPr="00C87F29" w:rsidRDefault="00C87F29" w:rsidP="001A5109">
      <w:pPr>
        <w:suppressAutoHyphens w:val="0"/>
        <w:spacing w:before="120"/>
        <w:ind w:firstLine="284"/>
        <w:jc w:val="both"/>
        <w:rPr>
          <w:sz w:val="12"/>
          <w:szCs w:val="12"/>
          <w:lang w:eastAsia="ru-RU"/>
        </w:rPr>
      </w:pPr>
    </w:p>
    <w:p w:rsidR="001A5109" w:rsidRPr="00C87F29" w:rsidRDefault="001A5109" w:rsidP="001A5109">
      <w:pPr>
        <w:suppressAutoHyphens w:val="0"/>
        <w:spacing w:before="120"/>
        <w:ind w:firstLine="284"/>
        <w:jc w:val="both"/>
        <w:rPr>
          <w:b/>
          <w:sz w:val="24"/>
          <w:szCs w:val="24"/>
          <w:lang w:eastAsia="ru-RU"/>
        </w:rPr>
      </w:pPr>
      <w:r w:rsidRPr="00C87F29">
        <w:rPr>
          <w:b/>
          <w:sz w:val="24"/>
          <w:szCs w:val="24"/>
          <w:lang w:eastAsia="ru-RU"/>
        </w:rPr>
        <w:t>Прочие обязательства Подрядчика: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1</w:t>
      </w:r>
      <w:r w:rsidR="00DA4C28">
        <w:rPr>
          <w:sz w:val="23"/>
          <w:szCs w:val="23"/>
          <w:lang w:eastAsia="ru-RU"/>
        </w:rPr>
        <w:t>5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Обеспечить сдачу Заказчику пропусков, выданных работникам Подрядчика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1A5109" w:rsidRPr="00C87F29" w:rsidRDefault="008F1175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1A5109" w:rsidRPr="00C87F29">
        <w:rPr>
          <w:sz w:val="23"/>
          <w:szCs w:val="23"/>
          <w:lang w:eastAsia="ru-RU"/>
        </w:rPr>
        <w:t>1</w:t>
      </w:r>
      <w:r w:rsidR="00DA4C28">
        <w:rPr>
          <w:sz w:val="23"/>
          <w:szCs w:val="23"/>
          <w:lang w:eastAsia="ru-RU"/>
        </w:rPr>
        <w:t>6</w:t>
      </w:r>
      <w:r w:rsidR="001A5109" w:rsidRPr="00C87F29">
        <w:rPr>
          <w:sz w:val="23"/>
          <w:szCs w:val="23"/>
          <w:lang w:eastAsia="ru-RU"/>
        </w:rPr>
        <w:t>.</w:t>
      </w:r>
      <w:r w:rsidR="001A5109" w:rsidRPr="00C87F29">
        <w:rPr>
          <w:sz w:val="23"/>
          <w:szCs w:val="23"/>
          <w:lang w:eastAsia="ru-RU"/>
        </w:rPr>
        <w:tab/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1</w:t>
      </w:r>
      <w:r w:rsidR="00DA4C28">
        <w:rPr>
          <w:sz w:val="23"/>
          <w:szCs w:val="23"/>
          <w:lang w:eastAsia="ru-RU"/>
        </w:rPr>
        <w:t>7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18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6.</w:t>
      </w:r>
      <w:r w:rsidR="00DA4C28">
        <w:rPr>
          <w:sz w:val="23"/>
          <w:szCs w:val="23"/>
          <w:lang w:eastAsia="ru-RU"/>
        </w:rPr>
        <w:t>3</w:t>
      </w:r>
      <w:r w:rsidRPr="00C87F29">
        <w:rPr>
          <w:sz w:val="23"/>
          <w:szCs w:val="23"/>
          <w:lang w:eastAsia="ru-RU"/>
        </w:rPr>
        <w:t xml:space="preserve"> - 6.</w:t>
      </w:r>
      <w:r w:rsidR="008F1175" w:rsidRPr="00C87F29">
        <w:rPr>
          <w:sz w:val="23"/>
          <w:szCs w:val="23"/>
          <w:lang w:eastAsia="ru-RU"/>
        </w:rPr>
        <w:t>17</w:t>
      </w:r>
      <w:r w:rsidRPr="00C87F29">
        <w:rPr>
          <w:sz w:val="23"/>
          <w:szCs w:val="23"/>
          <w:lang w:eastAsia="ru-RU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8F1175" w:rsidRPr="00C87F29">
        <w:rPr>
          <w:sz w:val="23"/>
          <w:szCs w:val="23"/>
          <w:lang w:eastAsia="ru-RU"/>
        </w:rPr>
        <w:t>19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</w:r>
      <w:sdt>
        <w:sdtPr>
          <w:rPr>
            <w:sz w:val="23"/>
            <w:szCs w:val="23"/>
            <w:lang w:eastAsia="ru-RU"/>
          </w:rPr>
          <w:id w:val="-2078351316"/>
          <w:placeholder>
            <w:docPart w:val="DefaultPlaceholder_1082065158"/>
          </w:placeholder>
        </w:sdtPr>
        <w:sdtContent>
          <w:r w:rsidRPr="00C87F29">
            <w:rPr>
              <w:sz w:val="23"/>
              <w:szCs w:val="23"/>
              <w:lang w:eastAsia="ru-RU"/>
            </w:rPr>
    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    </w:r>
        </w:sdtContent>
      </w:sdt>
    </w:p>
    <w:sdt>
      <w:sdtPr>
        <w:rPr>
          <w:sz w:val="23"/>
          <w:szCs w:val="23"/>
          <w:lang w:eastAsia="ru-RU"/>
        </w:rPr>
        <w:id w:val="-1232766453"/>
        <w:placeholder>
          <w:docPart w:val="DefaultPlaceholder_1082065158"/>
        </w:placeholder>
      </w:sdtPr>
      <w:sdtContent>
        <w:p w:rsidR="001A5109" w:rsidRPr="00C87F29" w:rsidRDefault="001A5109" w:rsidP="001A5109">
          <w:pPr>
            <w:suppressAutoHyphens w:val="0"/>
            <w:ind w:firstLine="567"/>
            <w:jc w:val="both"/>
            <w:rPr>
              <w:sz w:val="23"/>
              <w:szCs w:val="23"/>
              <w:lang w:eastAsia="ru-RU"/>
            </w:rPr>
          </w:pPr>
          <w:r w:rsidRPr="00C87F29">
            <w:rPr>
              <w:sz w:val="23"/>
              <w:szCs w:val="23"/>
              <w:lang w:eastAsia="ru-RU"/>
            </w:rPr>
            <w:t>-</w:t>
          </w:r>
          <w:r w:rsidR="008F1175" w:rsidRPr="00C87F29">
            <w:rPr>
              <w:sz w:val="23"/>
              <w:szCs w:val="23"/>
              <w:lang w:eastAsia="ru-RU"/>
            </w:rPr>
            <w:t>-</w:t>
          </w:r>
          <w:r w:rsidRPr="00C87F29">
            <w:rPr>
              <w:sz w:val="23"/>
              <w:szCs w:val="23"/>
              <w:lang w:eastAsia="ru-RU"/>
            </w:rPr>
            <w:t xml:space="preserve">   смерть в результате несчастного случая;</w:t>
          </w:r>
        </w:p>
        <w:p w:rsidR="001A5109" w:rsidRPr="00C87F29" w:rsidRDefault="008F1175" w:rsidP="001A5109">
          <w:pPr>
            <w:suppressAutoHyphens w:val="0"/>
            <w:ind w:firstLine="567"/>
            <w:jc w:val="both"/>
            <w:rPr>
              <w:sz w:val="23"/>
              <w:szCs w:val="23"/>
              <w:lang w:eastAsia="ru-RU"/>
            </w:rPr>
          </w:pPr>
          <w:r w:rsidRPr="00C87F29">
            <w:rPr>
              <w:sz w:val="23"/>
              <w:szCs w:val="23"/>
              <w:lang w:eastAsia="ru-RU"/>
            </w:rPr>
            <w:t>-</w:t>
          </w:r>
          <w:r w:rsidR="001A5109" w:rsidRPr="00C87F29">
            <w:rPr>
              <w:sz w:val="23"/>
              <w:szCs w:val="23"/>
              <w:lang w:eastAsia="ru-RU"/>
            </w:rPr>
            <w:t>- постоянной (полной) утраты трудоспособности в результате несчастного случая с установлением I, II, III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    </w:r>
        </w:p>
      </w:sdtContent>
    </w:sdt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6.2</w:t>
      </w:r>
      <w:r w:rsidR="008F1175" w:rsidRPr="00C87F29">
        <w:rPr>
          <w:sz w:val="23"/>
          <w:szCs w:val="23"/>
          <w:lang w:eastAsia="ru-RU"/>
        </w:rPr>
        <w:t>0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Если аварии, инциденты и несчастные случаи, произошедшие на территории Заказчика, произошли по причинам, связанным с Подрядчиком или привлеч</w:t>
      </w:r>
      <w:r w:rsidR="008F1175" w:rsidRPr="00C87F29">
        <w:rPr>
          <w:sz w:val="23"/>
          <w:szCs w:val="23"/>
          <w:lang w:eastAsia="ru-RU"/>
        </w:rPr>
        <w:t>ё</w:t>
      </w:r>
      <w:r w:rsidRPr="00C87F29">
        <w:rPr>
          <w:sz w:val="23"/>
          <w:szCs w:val="23"/>
          <w:lang w:eastAsia="ru-RU"/>
        </w:rPr>
        <w:t>нным им субподрядчиком, Подрядчик обязуе</w:t>
      </w:r>
      <w:r w:rsidR="008F1175" w:rsidRPr="00C87F29">
        <w:rPr>
          <w:sz w:val="23"/>
          <w:szCs w:val="23"/>
          <w:lang w:eastAsia="ru-RU"/>
        </w:rPr>
        <w:t>тся возместить Заказчику причинё</w:t>
      </w:r>
      <w:r w:rsidRPr="00C87F29">
        <w:rPr>
          <w:sz w:val="23"/>
          <w:szCs w:val="23"/>
          <w:lang w:eastAsia="ru-RU"/>
        </w:rPr>
        <w:t>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1A5109" w:rsidRPr="00C87F29" w:rsidRDefault="001A5109" w:rsidP="008F117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6.2</w:t>
      </w:r>
      <w:r w:rsidR="008F1175" w:rsidRPr="00C87F29">
        <w:rPr>
          <w:sz w:val="23"/>
          <w:szCs w:val="23"/>
          <w:lang w:eastAsia="ru-RU"/>
        </w:rPr>
        <w:t>1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Заказчик не нес</w:t>
      </w:r>
      <w:r w:rsidR="008F1175" w:rsidRPr="00C87F29">
        <w:rPr>
          <w:sz w:val="23"/>
          <w:szCs w:val="23"/>
          <w:lang w:eastAsia="ru-RU"/>
        </w:rPr>
        <w:t>ё</w:t>
      </w:r>
      <w:r w:rsidRPr="00C87F29">
        <w:rPr>
          <w:sz w:val="23"/>
          <w:szCs w:val="23"/>
          <w:lang w:eastAsia="ru-RU"/>
        </w:rPr>
        <w:t>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1A5109" w:rsidRPr="00C87F29" w:rsidRDefault="001A5109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AB1BC5" w:rsidRPr="00C87F29">
        <w:rPr>
          <w:sz w:val="23"/>
          <w:szCs w:val="23"/>
          <w:lang w:eastAsia="ru-RU"/>
        </w:rPr>
        <w:t>22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1A5109" w:rsidRPr="00C87F29" w:rsidRDefault="001A5109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AB1BC5" w:rsidRPr="00C87F29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3.</w:t>
      </w:r>
      <w:r w:rsidRPr="00C87F29">
        <w:rPr>
          <w:sz w:val="23"/>
          <w:szCs w:val="23"/>
          <w:lang w:eastAsia="ru-RU"/>
        </w:rPr>
        <w:tab/>
        <w:t>Подрядчик обязан приложить к договору копии следующих документов:</w:t>
      </w:r>
    </w:p>
    <w:sdt>
      <w:sdtPr>
        <w:rPr>
          <w:sz w:val="23"/>
          <w:szCs w:val="23"/>
          <w:lang w:eastAsia="ru-RU"/>
        </w:rPr>
        <w:id w:val="-1114355281"/>
        <w:placeholder>
          <w:docPart w:val="DefaultPlaceholder_1082065158"/>
        </w:placeholder>
      </w:sdtPr>
      <w:sdtContent>
        <w:p w:rsidR="001A5109" w:rsidRPr="00C87F29" w:rsidRDefault="001A5109" w:rsidP="00AB1BC5">
          <w:pPr>
            <w:suppressAutoHyphens w:val="0"/>
            <w:ind w:firstLine="284"/>
            <w:jc w:val="both"/>
            <w:rPr>
              <w:sz w:val="23"/>
              <w:szCs w:val="23"/>
              <w:lang w:eastAsia="ru-RU"/>
            </w:rPr>
          </w:pPr>
          <w:r w:rsidRPr="00C87F29">
            <w:rPr>
              <w:sz w:val="23"/>
              <w:szCs w:val="23"/>
              <w:lang w:eastAsia="ru-RU"/>
            </w:rPr>
            <w:t>-</w:t>
          </w:r>
          <w:r w:rsidR="00AB1BC5" w:rsidRPr="00C87F29">
            <w:rPr>
              <w:sz w:val="23"/>
              <w:szCs w:val="23"/>
              <w:lang w:eastAsia="ru-RU"/>
            </w:rPr>
            <w:t>-</w:t>
          </w:r>
          <w:r w:rsidRPr="00C87F29">
            <w:rPr>
              <w:sz w:val="23"/>
              <w:szCs w:val="23"/>
              <w:lang w:eastAsia="ru-RU"/>
            </w:rPr>
            <w:t xml:space="preserve">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    </w:r>
        </w:p>
        <w:p w:rsidR="001A5109" w:rsidRPr="00C87F29" w:rsidRDefault="001A5109" w:rsidP="00AB1BC5">
          <w:pPr>
            <w:suppressAutoHyphens w:val="0"/>
            <w:ind w:firstLine="284"/>
            <w:jc w:val="both"/>
            <w:rPr>
              <w:sz w:val="23"/>
              <w:szCs w:val="23"/>
              <w:lang w:eastAsia="ru-RU"/>
            </w:rPr>
          </w:pPr>
          <w:r w:rsidRPr="00C87F29">
            <w:rPr>
              <w:sz w:val="23"/>
              <w:szCs w:val="23"/>
              <w:lang w:eastAsia="ru-RU"/>
            </w:rPr>
            <w:t>-</w:t>
          </w:r>
          <w:r w:rsidR="00AB1BC5" w:rsidRPr="00C87F29">
            <w:rPr>
              <w:sz w:val="23"/>
              <w:szCs w:val="23"/>
              <w:lang w:eastAsia="ru-RU"/>
            </w:rPr>
            <w:t>-</w:t>
          </w:r>
          <w:r w:rsidRPr="00C87F29">
            <w:rPr>
              <w:sz w:val="23"/>
              <w:szCs w:val="23"/>
              <w:lang w:eastAsia="ru-RU"/>
            </w:rPr>
            <w:t xml:space="preserve"> аттестации ответственных лиц в области промышленной безопасности.</w:t>
          </w:r>
        </w:p>
      </w:sdtContent>
    </w:sdt>
    <w:p w:rsidR="001A5109" w:rsidRPr="00C87F29" w:rsidRDefault="00AB1BC5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</w:t>
      </w:r>
      <w:r w:rsidR="001A5109"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>24</w:t>
      </w:r>
      <w:r w:rsidR="001A5109" w:rsidRPr="00C87F29">
        <w:rPr>
          <w:sz w:val="23"/>
          <w:szCs w:val="23"/>
          <w:lang w:eastAsia="ru-RU"/>
        </w:rPr>
        <w:t>.</w:t>
      </w:r>
      <w:r w:rsidR="001A5109" w:rsidRPr="00C87F29">
        <w:rPr>
          <w:sz w:val="23"/>
          <w:szCs w:val="23"/>
          <w:lang w:eastAsia="ru-RU"/>
        </w:rPr>
        <w:tab/>
        <w:t>Подрядчик возмещает все убытки, причинённые Заказчику в связи с производством работ по данному договору.</w:t>
      </w:r>
    </w:p>
    <w:p w:rsidR="001A5109" w:rsidRPr="00C87F29" w:rsidRDefault="001A5109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AB1BC5" w:rsidRPr="00C87F29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5.</w:t>
      </w:r>
      <w:r w:rsidRPr="00C87F29">
        <w:rPr>
          <w:sz w:val="23"/>
          <w:szCs w:val="23"/>
          <w:lang w:eastAsia="ru-RU"/>
        </w:rPr>
        <w:tab/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1A5109" w:rsidRPr="00C87F29" w:rsidRDefault="001A5109" w:rsidP="00AB1BC5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6.</w:t>
      </w:r>
      <w:r w:rsidR="00AB1BC5" w:rsidRPr="00C87F29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6.</w:t>
      </w:r>
      <w:r w:rsidRPr="00C87F29">
        <w:rPr>
          <w:sz w:val="23"/>
          <w:szCs w:val="23"/>
          <w:lang w:eastAsia="ru-RU"/>
        </w:rPr>
        <w:tab/>
        <w:t>В случае нарушения предусмотренного пунктом 6.</w:t>
      </w:r>
      <w:r w:rsidR="00AB1BC5" w:rsidRPr="00C87F29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5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C87F29" w:rsidRPr="00C87F29" w:rsidRDefault="00C87F29" w:rsidP="008E2EB4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8E2EB4" w:rsidP="008E2EB4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7. </w:t>
      </w:r>
      <w:r w:rsidR="00A63D59" w:rsidRPr="00C87F29">
        <w:rPr>
          <w:b/>
          <w:bCs/>
          <w:sz w:val="24"/>
          <w:szCs w:val="24"/>
        </w:rPr>
        <w:t>Права и обязанности З</w:t>
      </w:r>
      <w:r w:rsidR="006257FF" w:rsidRPr="00C87F29">
        <w:rPr>
          <w:b/>
          <w:bCs/>
          <w:sz w:val="24"/>
          <w:szCs w:val="24"/>
        </w:rPr>
        <w:t>аказчика</w:t>
      </w:r>
      <w:r w:rsidR="00A63D59" w:rsidRPr="00C87F29">
        <w:rPr>
          <w:b/>
          <w:bCs/>
          <w:sz w:val="24"/>
          <w:szCs w:val="24"/>
        </w:rPr>
        <w:t>. Порядок при</w:t>
      </w:r>
      <w:r w:rsidRPr="00C87F29">
        <w:rPr>
          <w:b/>
          <w:bCs/>
          <w:sz w:val="24"/>
          <w:szCs w:val="24"/>
        </w:rPr>
        <w:t>ё</w:t>
      </w:r>
      <w:r w:rsidR="00A63D59" w:rsidRPr="00C87F29">
        <w:rPr>
          <w:b/>
          <w:bCs/>
          <w:sz w:val="24"/>
          <w:szCs w:val="24"/>
        </w:rPr>
        <w:t>мки работ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7.1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З</w:t>
      </w:r>
      <w:r w:rsidR="00AB1BC5" w:rsidRPr="00C87F29">
        <w:rPr>
          <w:sz w:val="23"/>
          <w:szCs w:val="23"/>
        </w:rPr>
        <w:t>аказчик</w:t>
      </w:r>
      <w:r w:rsidRPr="00C87F29">
        <w:rPr>
          <w:sz w:val="23"/>
          <w:szCs w:val="23"/>
        </w:rPr>
        <w:t xml:space="preserve"> обязан обеспечить установленные нормативами безопасные условия труда на объект</w:t>
      </w:r>
      <w:r w:rsidR="003C4DD5" w:rsidRPr="00C87F29">
        <w:rPr>
          <w:sz w:val="23"/>
          <w:szCs w:val="23"/>
        </w:rPr>
        <w:t>е</w:t>
      </w:r>
      <w:r w:rsidRPr="00C87F29">
        <w:rPr>
          <w:sz w:val="23"/>
          <w:szCs w:val="23"/>
        </w:rPr>
        <w:t xml:space="preserve"> на момент передачи их </w:t>
      </w:r>
      <w:r w:rsidR="00684F1D" w:rsidRPr="00C87F29">
        <w:rPr>
          <w:sz w:val="23"/>
          <w:szCs w:val="23"/>
        </w:rPr>
        <w:t>П</w:t>
      </w:r>
      <w:r w:rsidR="00AB1BC5" w:rsidRPr="00C87F29">
        <w:rPr>
          <w:sz w:val="23"/>
          <w:szCs w:val="23"/>
        </w:rPr>
        <w:t>одрядчику</w:t>
      </w:r>
      <w:r w:rsidRPr="00C87F29">
        <w:rPr>
          <w:sz w:val="23"/>
          <w:szCs w:val="23"/>
        </w:rPr>
        <w:t xml:space="preserve"> под производство работ, предусмотренных договором.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7.2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AB1BC5" w:rsidRPr="00C87F29">
        <w:rPr>
          <w:sz w:val="23"/>
          <w:szCs w:val="23"/>
        </w:rPr>
        <w:t xml:space="preserve">Заказчик </w:t>
      </w:r>
      <w:r w:rsidRPr="00C87F29">
        <w:rPr>
          <w:sz w:val="23"/>
          <w:szCs w:val="23"/>
        </w:rPr>
        <w:t xml:space="preserve">обязан своевременно до начала выполнения работ передать </w:t>
      </w:r>
      <w:r w:rsidR="00AB1BC5" w:rsidRPr="00C87F29">
        <w:rPr>
          <w:sz w:val="23"/>
          <w:szCs w:val="23"/>
        </w:rPr>
        <w:t>Подрядчику</w:t>
      </w:r>
      <w:r w:rsidRPr="00C87F29">
        <w:rPr>
          <w:sz w:val="23"/>
          <w:szCs w:val="23"/>
        </w:rPr>
        <w:t xml:space="preserve"> необходимую техническую документацию, оборудование.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7.3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AB1BC5" w:rsidRPr="00C87F29">
        <w:rPr>
          <w:sz w:val="23"/>
          <w:szCs w:val="23"/>
        </w:rPr>
        <w:t>Заказчик</w:t>
      </w:r>
      <w:r w:rsidRPr="00C87F29">
        <w:rPr>
          <w:sz w:val="23"/>
          <w:szCs w:val="23"/>
        </w:rPr>
        <w:t xml:space="preserve"> вправе в любое время осуществлять контроль за соблюдением </w:t>
      </w:r>
      <w:r w:rsidR="00AB1BC5" w:rsidRPr="00C87F29">
        <w:rPr>
          <w:sz w:val="23"/>
          <w:szCs w:val="23"/>
        </w:rPr>
        <w:t>Подрядчиком</w:t>
      </w:r>
      <w:r w:rsidRPr="00C87F29">
        <w:rPr>
          <w:sz w:val="23"/>
          <w:szCs w:val="23"/>
        </w:rPr>
        <w:t xml:space="preserve"> и привлеч</w:t>
      </w:r>
      <w:r w:rsidR="008E2EB4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нными им суб</w:t>
      </w:r>
      <w:r w:rsidR="00AB1BC5" w:rsidRPr="00C87F29">
        <w:rPr>
          <w:sz w:val="23"/>
          <w:szCs w:val="23"/>
        </w:rPr>
        <w:t>п</w:t>
      </w:r>
      <w:r w:rsidR="00684F1D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ами положений раздела 6 Договора. Обнаруженные в ходе проверки нарушения фиксируются в акте, подписываемом представителями </w:t>
      </w:r>
      <w:r w:rsidR="00AB1BC5" w:rsidRPr="00C87F29">
        <w:rPr>
          <w:sz w:val="23"/>
          <w:szCs w:val="23"/>
        </w:rPr>
        <w:t>Заказчика</w:t>
      </w:r>
      <w:r w:rsidRPr="00C87F29">
        <w:rPr>
          <w:sz w:val="23"/>
          <w:szCs w:val="23"/>
        </w:rPr>
        <w:t xml:space="preserve"> и </w:t>
      </w:r>
      <w:r w:rsidR="00AB1BC5" w:rsidRPr="00C87F29">
        <w:rPr>
          <w:sz w:val="23"/>
          <w:szCs w:val="23"/>
        </w:rPr>
        <w:t>Подрядчика</w:t>
      </w:r>
      <w:r w:rsidRPr="00C87F29">
        <w:rPr>
          <w:sz w:val="23"/>
          <w:szCs w:val="23"/>
        </w:rPr>
        <w:t>/суб</w:t>
      </w:r>
      <w:r w:rsidR="00AB1BC5" w:rsidRPr="00C87F29">
        <w:rPr>
          <w:sz w:val="23"/>
          <w:szCs w:val="23"/>
        </w:rPr>
        <w:t>п</w:t>
      </w:r>
      <w:r w:rsidR="00684F1D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а. В случае отказа </w:t>
      </w:r>
      <w:r w:rsidR="00AB1BC5" w:rsidRPr="00C87F29">
        <w:rPr>
          <w:sz w:val="23"/>
          <w:szCs w:val="23"/>
        </w:rPr>
        <w:t>Подрядчика</w:t>
      </w:r>
      <w:r w:rsidRPr="00C87F29">
        <w:rPr>
          <w:sz w:val="23"/>
          <w:szCs w:val="23"/>
        </w:rPr>
        <w:t>/</w:t>
      </w:r>
      <w:r w:rsidR="00AB1BC5" w:rsidRPr="00C87F29">
        <w:rPr>
          <w:sz w:val="23"/>
          <w:szCs w:val="23"/>
        </w:rPr>
        <w:t xml:space="preserve"> </w:t>
      </w:r>
      <w:r w:rsidRPr="00C87F29">
        <w:rPr>
          <w:sz w:val="23"/>
          <w:szCs w:val="23"/>
        </w:rPr>
        <w:t>суб</w:t>
      </w:r>
      <w:r w:rsidR="00AB1BC5" w:rsidRPr="00C87F29">
        <w:rPr>
          <w:sz w:val="23"/>
          <w:szCs w:val="23"/>
        </w:rPr>
        <w:t>п</w:t>
      </w:r>
      <w:r w:rsidR="00684F1D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а, от подписания такого акта он оформляется </w:t>
      </w:r>
      <w:r w:rsidR="00AB1BC5" w:rsidRPr="00C87F29">
        <w:rPr>
          <w:sz w:val="23"/>
          <w:szCs w:val="23"/>
        </w:rPr>
        <w:t>Заказчиком</w:t>
      </w:r>
      <w:r w:rsidRPr="00C87F29">
        <w:rPr>
          <w:sz w:val="23"/>
          <w:szCs w:val="23"/>
        </w:rPr>
        <w:t xml:space="preserve"> в одностороннем порядке.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7.4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 </w:t>
      </w:r>
      <w:r w:rsidR="00AB1BC5" w:rsidRPr="00C87F29">
        <w:rPr>
          <w:sz w:val="23"/>
          <w:szCs w:val="23"/>
        </w:rPr>
        <w:t>Заказчик</w:t>
      </w:r>
      <w:r w:rsidRPr="00C87F29">
        <w:rPr>
          <w:sz w:val="23"/>
          <w:szCs w:val="23"/>
        </w:rPr>
        <w:t xml:space="preserve"> обязан приступить к при</w:t>
      </w:r>
      <w:r w:rsidR="008E2EB4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мке результата выполненных работ</w:t>
      </w:r>
      <w:r w:rsidR="004343CF" w:rsidRPr="00C87F29">
        <w:rPr>
          <w:sz w:val="23"/>
          <w:szCs w:val="23"/>
        </w:rPr>
        <w:t xml:space="preserve"> </w:t>
      </w:r>
      <w:r w:rsidRPr="00C87F29">
        <w:rPr>
          <w:sz w:val="23"/>
          <w:szCs w:val="23"/>
        </w:rPr>
        <w:t xml:space="preserve">после получения от </w:t>
      </w:r>
      <w:r w:rsidR="00AB1BC5" w:rsidRPr="00C87F29">
        <w:rPr>
          <w:sz w:val="23"/>
          <w:szCs w:val="23"/>
        </w:rPr>
        <w:t>Подрядчика</w:t>
      </w:r>
      <w:r w:rsidRPr="00C87F29">
        <w:rPr>
          <w:sz w:val="23"/>
          <w:szCs w:val="23"/>
        </w:rPr>
        <w:t xml:space="preserve"> сообщения о готовности результата выполненных работ к сдаче. </w:t>
      </w:r>
      <w:r w:rsidR="00AB1BC5" w:rsidRPr="00C87F29">
        <w:rPr>
          <w:sz w:val="23"/>
          <w:szCs w:val="23"/>
        </w:rPr>
        <w:t>Заказчик</w:t>
      </w:r>
      <w:r w:rsidRPr="00C87F29">
        <w:rPr>
          <w:sz w:val="23"/>
          <w:szCs w:val="23"/>
        </w:rPr>
        <w:t xml:space="preserve"> принимает  результат работ</w:t>
      </w:r>
      <w:r w:rsidR="004343CF" w:rsidRPr="00C87F29">
        <w:rPr>
          <w:sz w:val="23"/>
          <w:szCs w:val="23"/>
        </w:rPr>
        <w:t>, определенный в п.4.1.</w:t>
      </w:r>
      <w:r w:rsidRPr="00C87F29">
        <w:rPr>
          <w:sz w:val="23"/>
          <w:szCs w:val="23"/>
        </w:rPr>
        <w:t xml:space="preserve"> по настоящему договору в случае  выполнения </w:t>
      </w:r>
      <w:r w:rsidR="00AB1BC5" w:rsidRPr="00C87F29">
        <w:rPr>
          <w:sz w:val="23"/>
          <w:szCs w:val="23"/>
        </w:rPr>
        <w:t>Подрядчиком</w:t>
      </w:r>
      <w:r w:rsidRPr="00C87F29">
        <w:rPr>
          <w:sz w:val="23"/>
          <w:szCs w:val="23"/>
        </w:rPr>
        <w:t xml:space="preserve"> всех предусмотр</w:t>
      </w:r>
      <w:r w:rsidR="006A0AAE">
        <w:rPr>
          <w:sz w:val="23"/>
          <w:szCs w:val="23"/>
        </w:rPr>
        <w:t>енных договором работ и передачи</w:t>
      </w:r>
      <w:r w:rsidRPr="00C87F29">
        <w:rPr>
          <w:sz w:val="23"/>
          <w:szCs w:val="23"/>
        </w:rPr>
        <w:t xml:space="preserve"> </w:t>
      </w:r>
      <w:r w:rsidR="00AB1BC5" w:rsidRPr="00C87F29">
        <w:rPr>
          <w:sz w:val="23"/>
          <w:szCs w:val="23"/>
        </w:rPr>
        <w:t>Заказчику</w:t>
      </w:r>
      <w:r w:rsidRPr="00C87F29">
        <w:rPr>
          <w:sz w:val="23"/>
          <w:szCs w:val="23"/>
        </w:rPr>
        <w:t xml:space="preserve"> всех предусмотренных договором документов, а также всей исполнительной документации, предусмотренной нормативно-техническими документами для конкретных видов работ. При</w:t>
      </w:r>
      <w:r w:rsidR="00AB1BC5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 xml:space="preserve">мка </w:t>
      </w:r>
      <w:r w:rsidR="00AB1BC5" w:rsidRPr="00C87F29">
        <w:rPr>
          <w:sz w:val="23"/>
          <w:szCs w:val="23"/>
        </w:rPr>
        <w:t>Заказчиком</w:t>
      </w:r>
      <w:r w:rsidRPr="00C87F29">
        <w:rPr>
          <w:sz w:val="23"/>
          <w:szCs w:val="23"/>
        </w:rPr>
        <w:t xml:space="preserve"> результата работ подтверждается подписанным сторонами Актом выполненных работ.</w:t>
      </w:r>
    </w:p>
    <w:p w:rsidR="006257FF" w:rsidRPr="00C87F29" w:rsidRDefault="00A63D59" w:rsidP="006257FF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7.5</w:t>
      </w:r>
      <w:r w:rsidR="008E2EB4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Если </w:t>
      </w:r>
      <w:r w:rsidR="00AB1BC5" w:rsidRPr="00C87F29">
        <w:rPr>
          <w:sz w:val="23"/>
          <w:szCs w:val="23"/>
        </w:rPr>
        <w:t>Подрядчик</w:t>
      </w:r>
      <w:r w:rsidRPr="00C87F29">
        <w:rPr>
          <w:sz w:val="23"/>
          <w:szCs w:val="23"/>
        </w:rPr>
        <w:t xml:space="preserve"> не передал </w:t>
      </w:r>
      <w:r w:rsidR="00AB1BC5" w:rsidRPr="00C87F29">
        <w:rPr>
          <w:sz w:val="23"/>
          <w:szCs w:val="23"/>
        </w:rPr>
        <w:t>Заказчику</w:t>
      </w:r>
      <w:r w:rsidRPr="00C87F29">
        <w:rPr>
          <w:sz w:val="23"/>
          <w:szCs w:val="23"/>
        </w:rPr>
        <w:t xml:space="preserve"> предусмотренные договором документы (в частности, всю исполнительную документацию, предусмотренную нормативно-техническими документами для конкретных видов работ),</w:t>
      </w:r>
      <w:r w:rsidR="00AB1BC5" w:rsidRPr="00C87F29">
        <w:rPr>
          <w:sz w:val="23"/>
          <w:szCs w:val="23"/>
        </w:rPr>
        <w:t xml:space="preserve"> Заказчик </w:t>
      </w:r>
      <w:r w:rsidRPr="00C87F29">
        <w:rPr>
          <w:sz w:val="23"/>
          <w:szCs w:val="23"/>
        </w:rPr>
        <w:t>вправе отказаться от при</w:t>
      </w:r>
      <w:r w:rsidR="003C6D67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мки соот</w:t>
      </w:r>
      <w:r w:rsidR="003C6D67" w:rsidRPr="00C87F29">
        <w:rPr>
          <w:sz w:val="23"/>
          <w:szCs w:val="23"/>
        </w:rPr>
        <w:t>ветствующих работ</w:t>
      </w:r>
      <w:r w:rsidRPr="00C87F29">
        <w:rPr>
          <w:sz w:val="23"/>
          <w:szCs w:val="23"/>
        </w:rPr>
        <w:t xml:space="preserve">. В этом случае </w:t>
      </w:r>
      <w:r w:rsidR="00AB1BC5" w:rsidRPr="00C87F29">
        <w:rPr>
          <w:sz w:val="23"/>
          <w:szCs w:val="23"/>
        </w:rPr>
        <w:t>Заказчик</w:t>
      </w:r>
      <w:r w:rsidRPr="00C87F29">
        <w:rPr>
          <w:sz w:val="23"/>
          <w:szCs w:val="23"/>
        </w:rPr>
        <w:t xml:space="preserve"> не подписывает соответствующие акты, а также Акт выполненных работ, а соответствующие работы </w:t>
      </w:r>
      <w:r w:rsidR="006257FF" w:rsidRPr="00C87F29">
        <w:rPr>
          <w:sz w:val="23"/>
          <w:szCs w:val="23"/>
        </w:rPr>
        <w:t>оплате не подлежат.</w:t>
      </w:r>
    </w:p>
    <w:p w:rsidR="004343CF" w:rsidRPr="00C87F29" w:rsidRDefault="004343CF" w:rsidP="006257FF">
      <w:pPr>
        <w:ind w:firstLine="567"/>
        <w:jc w:val="both"/>
        <w:rPr>
          <w:sz w:val="23"/>
          <w:szCs w:val="23"/>
        </w:rPr>
      </w:pPr>
    </w:p>
    <w:p w:rsidR="003F2533" w:rsidRPr="00C87F29" w:rsidRDefault="003F2533" w:rsidP="003F2533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7.6. 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Гарантийные обязательства </w:t>
      </w:r>
    </w:p>
    <w:p w:rsidR="004D2F76" w:rsidRPr="00C87F29" w:rsidRDefault="003F2533" w:rsidP="003F2533">
      <w:pPr>
        <w:pStyle w:val="N-zag"/>
        <w:keepNext/>
        <w:spacing w:before="0" w:after="0"/>
        <w:ind w:left="357"/>
        <w:jc w:val="left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7.6.1.Подрядчик 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гарантирует полное, своевременное и качественное выполнение всех условий Договора.</w:t>
      </w:r>
    </w:p>
    <w:p w:rsidR="004D2F76" w:rsidRPr="00C87F29" w:rsidRDefault="003F2533" w:rsidP="003F2533">
      <w:pPr>
        <w:pStyle w:val="N-zag"/>
        <w:spacing w:before="0" w:after="0"/>
        <w:ind w:firstLine="35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7.6.2. 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Гарантийный период работы программного обеспечения </w:t>
      </w:r>
      <w:r w:rsidR="006A0AAE" w:rsidRPr="006A0AAE">
        <w:rPr>
          <w:rFonts w:ascii="Times New Roman" w:hAnsi="Times New Roman"/>
          <w:b w:val="0"/>
          <w:sz w:val="24"/>
          <w:szCs w:val="24"/>
          <w:lang w:val="ru-RU"/>
        </w:rPr>
        <w:t>промышленного хроматографа</w:t>
      </w:r>
      <w:r w:rsidR="004D2F76" w:rsidRPr="006A0AA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>составляет 36 месяцев с момента подписания Акта сдачи-приемки работ по Договор</w:t>
      </w:r>
      <w:r w:rsidR="006A0AAE">
        <w:rPr>
          <w:rFonts w:ascii="Times New Roman" w:hAnsi="Times New Roman"/>
          <w:b w:val="0"/>
          <w:sz w:val="24"/>
          <w:szCs w:val="24"/>
          <w:lang w:val="ru-RU"/>
        </w:rPr>
        <w:t>у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>.</w:t>
      </w:r>
    </w:p>
    <w:p w:rsidR="004D2F76" w:rsidRPr="00C87F29" w:rsidRDefault="003F2533" w:rsidP="003F2533">
      <w:pPr>
        <w:pStyle w:val="N-zag"/>
        <w:spacing w:before="0" w:after="0"/>
        <w:ind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>7.6.3. Подрядчик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обеспечит в период </w:t>
      </w:r>
      <w:r w:rsidR="006A0AAE">
        <w:rPr>
          <w:rFonts w:ascii="Times New Roman" w:hAnsi="Times New Roman"/>
          <w:b w:val="0"/>
          <w:sz w:val="24"/>
          <w:szCs w:val="24"/>
          <w:lang w:val="ru-RU"/>
        </w:rPr>
        <w:t>пуско-наладки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и в гарантийный период безусловное исправление ошибок в программном обеспечении </w:t>
      </w:r>
      <w:r w:rsidR="006A0AAE">
        <w:rPr>
          <w:rFonts w:ascii="Times New Roman" w:hAnsi="Times New Roman"/>
          <w:b w:val="0"/>
          <w:sz w:val="24"/>
          <w:szCs w:val="24"/>
          <w:lang w:val="ru-RU"/>
        </w:rPr>
        <w:t>промышленного хроматографа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>,</w:t>
      </w:r>
      <w:r w:rsidR="00DA4C28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>на следующих условиях:</w:t>
      </w:r>
    </w:p>
    <w:p w:rsidR="004D2F76" w:rsidRPr="00C87F29" w:rsidRDefault="003F2533" w:rsidP="003F2533">
      <w:pPr>
        <w:pStyle w:val="N-zag"/>
        <w:spacing w:before="0" w:after="0"/>
        <w:ind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>7.6.3.1.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Информация об ошибках в работе программного обеспечения </w:t>
      </w:r>
      <w:r w:rsidR="006A0AAE">
        <w:rPr>
          <w:rFonts w:ascii="Times New Roman" w:hAnsi="Times New Roman"/>
          <w:b w:val="0"/>
          <w:sz w:val="24"/>
          <w:szCs w:val="24"/>
          <w:lang w:val="ru-RU"/>
        </w:rPr>
        <w:t>промышленного хроматографа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должна передаваться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Подрядчику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в письменной форме.</w:t>
      </w:r>
    </w:p>
    <w:p w:rsidR="004D2F76" w:rsidRPr="00C87F29" w:rsidRDefault="003F2533" w:rsidP="003F2533">
      <w:pPr>
        <w:pStyle w:val="N-zag"/>
        <w:spacing w:before="0" w:after="0"/>
        <w:ind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>7.6.3.2.Подрядчик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в течение 14-ти рабочих дней после получения необходимых данных об ошибках в работе программного обеспечения </w:t>
      </w:r>
      <w:r w:rsidR="006A0AAE" w:rsidRPr="006A0AAE">
        <w:rPr>
          <w:rFonts w:ascii="Times New Roman" w:hAnsi="Times New Roman"/>
          <w:b w:val="0"/>
          <w:sz w:val="24"/>
          <w:szCs w:val="24"/>
          <w:lang w:val="ru-RU"/>
        </w:rPr>
        <w:t>промышленного хроматографа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обязан устранить их своими силами и за свой счет. В том случае, если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Подрядчик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не устранил ошибки в течение 14-ти рабочих дней, Заказчик вправе устранить их за свой счет и взыскать с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Подрядчика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затраты и штраф согласно п.</w:t>
      </w:r>
      <w:r w:rsidR="00C922FF" w:rsidRPr="00C87F29">
        <w:rPr>
          <w:rFonts w:ascii="Times New Roman" w:hAnsi="Times New Roman"/>
          <w:b w:val="0"/>
          <w:sz w:val="24"/>
          <w:szCs w:val="24"/>
          <w:lang w:val="ru-RU"/>
        </w:rPr>
        <w:t>8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>.2.</w:t>
      </w:r>
    </w:p>
    <w:p w:rsidR="004D2F76" w:rsidRPr="00C87F29" w:rsidRDefault="003F2533" w:rsidP="003F2533">
      <w:pPr>
        <w:pStyle w:val="N-zag"/>
        <w:spacing w:before="0" w:after="0"/>
        <w:ind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C87F29">
        <w:rPr>
          <w:rFonts w:ascii="Times New Roman" w:hAnsi="Times New Roman"/>
          <w:b w:val="0"/>
          <w:sz w:val="24"/>
          <w:szCs w:val="24"/>
          <w:lang w:val="ru-RU"/>
        </w:rPr>
        <w:t>7.6.3.3.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Если исправление ошибок в работе программного обеспечения </w:t>
      </w:r>
      <w:r w:rsidR="006A0AAE">
        <w:rPr>
          <w:rFonts w:ascii="Times New Roman" w:hAnsi="Times New Roman"/>
          <w:b w:val="0"/>
          <w:sz w:val="24"/>
          <w:szCs w:val="24"/>
          <w:lang w:val="ru-RU"/>
        </w:rPr>
        <w:t xml:space="preserve">промышленного хроматографа 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силами </w:t>
      </w:r>
      <w:r w:rsidR="004D2F76" w:rsidRPr="00C87F29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невозможно, </w:t>
      </w:r>
      <w:r w:rsidRPr="00C87F29">
        <w:rPr>
          <w:rFonts w:ascii="Times New Roman" w:hAnsi="Times New Roman"/>
          <w:b w:val="0"/>
          <w:sz w:val="24"/>
          <w:szCs w:val="24"/>
          <w:lang w:val="ru-RU"/>
        </w:rPr>
        <w:t>Подрядчик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в согласованный с </w:t>
      </w:r>
      <w:r w:rsidR="004D2F76" w:rsidRPr="00C87F29">
        <w:rPr>
          <w:rFonts w:ascii="Times New Roman" w:hAnsi="Times New Roman" w:hint="eastAsia"/>
          <w:b w:val="0"/>
          <w:sz w:val="24"/>
          <w:szCs w:val="24"/>
          <w:lang w:val="ru-RU"/>
        </w:rPr>
        <w:t>Заказчиком</w:t>
      </w:r>
      <w:r w:rsidR="004D2F76" w:rsidRPr="00C87F29">
        <w:rPr>
          <w:rFonts w:ascii="Times New Roman" w:hAnsi="Times New Roman"/>
          <w:b w:val="0"/>
          <w:sz w:val="24"/>
          <w:szCs w:val="24"/>
          <w:lang w:val="ru-RU"/>
        </w:rPr>
        <w:t xml:space="preserve"> срок после получения необходимых данных направит ему исправленную версию прикладного программного обеспечения.</w:t>
      </w:r>
    </w:p>
    <w:p w:rsidR="004D2F76" w:rsidRPr="00C87F29" w:rsidRDefault="004D2F76" w:rsidP="004D2F76">
      <w:pPr>
        <w:pStyle w:val="N-zag"/>
        <w:spacing w:before="0" w:after="0"/>
        <w:ind w:left="993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p w:rsidR="00A63D59" w:rsidRPr="00C87F29" w:rsidRDefault="006257FF" w:rsidP="008E2EB4">
      <w:pPr>
        <w:pStyle w:val="a3"/>
        <w:tabs>
          <w:tab w:val="clear" w:pos="4677"/>
          <w:tab w:val="clear" w:pos="9355"/>
          <w:tab w:val="left" w:pos="284"/>
          <w:tab w:val="num" w:pos="2912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8.   </w:t>
      </w:r>
      <w:r w:rsidR="00A63D59" w:rsidRPr="00C87F29">
        <w:rPr>
          <w:b/>
          <w:bCs/>
          <w:sz w:val="24"/>
          <w:szCs w:val="24"/>
        </w:rPr>
        <w:t>Ответственность сторон</w:t>
      </w:r>
    </w:p>
    <w:p w:rsidR="00C922FF" w:rsidRPr="00C87F29" w:rsidRDefault="00A63D59" w:rsidP="00C922FF">
      <w:pPr>
        <w:pStyle w:val="N-zag"/>
        <w:spacing w:before="0" w:after="0"/>
        <w:ind w:firstLine="567"/>
        <w:jc w:val="both"/>
        <w:rPr>
          <w:rFonts w:asciiTheme="minorHAnsi" w:hAnsiTheme="minorHAnsi"/>
          <w:b w:val="0"/>
          <w:sz w:val="24"/>
          <w:szCs w:val="24"/>
          <w:lang w:val="ru-RU"/>
        </w:rPr>
      </w:pPr>
      <w:r w:rsidRPr="00C87F29">
        <w:rPr>
          <w:b w:val="0"/>
          <w:sz w:val="23"/>
          <w:szCs w:val="23"/>
          <w:lang w:val="ru-RU"/>
        </w:rPr>
        <w:t>8.1</w:t>
      </w:r>
      <w:r w:rsidR="008E2EB4" w:rsidRPr="00C87F29">
        <w:rPr>
          <w:b w:val="0"/>
          <w:sz w:val="23"/>
          <w:szCs w:val="23"/>
          <w:lang w:val="ru-RU"/>
        </w:rPr>
        <w:t>.</w:t>
      </w:r>
      <w:r w:rsidRPr="00C87F29">
        <w:rPr>
          <w:b w:val="0"/>
          <w:sz w:val="23"/>
          <w:szCs w:val="23"/>
          <w:lang w:val="ru-RU"/>
        </w:rPr>
        <w:t xml:space="preserve"> </w:t>
      </w:r>
      <w:r w:rsidR="006257FF" w:rsidRPr="00C87F29">
        <w:rPr>
          <w:b w:val="0"/>
          <w:sz w:val="23"/>
          <w:szCs w:val="23"/>
          <w:lang w:val="ru-RU"/>
        </w:rPr>
        <w:t xml:space="preserve"> </w:t>
      </w:r>
      <w:r w:rsidR="006257FF" w:rsidRPr="00C87F29">
        <w:rPr>
          <w:b w:val="0"/>
          <w:sz w:val="23"/>
          <w:szCs w:val="23"/>
          <w:lang w:val="ru-RU" w:eastAsia="ru-RU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10 000 руб. в день за каждый день просрочки, а всего не более 10% от стоимости невыполненных работ.</w:t>
      </w:r>
      <w:r w:rsidR="00C922FF" w:rsidRPr="00C87F29">
        <w:rPr>
          <w:b w:val="0"/>
          <w:sz w:val="24"/>
          <w:szCs w:val="24"/>
          <w:lang w:val="ru-RU"/>
        </w:rPr>
        <w:t xml:space="preserve"> </w:t>
      </w:r>
    </w:p>
    <w:p w:rsidR="006D1917" w:rsidRPr="00C87F29" w:rsidRDefault="006257FF" w:rsidP="006257FF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8.</w:t>
      </w:r>
      <w:r w:rsidR="00053030">
        <w:rPr>
          <w:sz w:val="23"/>
          <w:szCs w:val="23"/>
          <w:lang w:eastAsia="ru-RU"/>
        </w:rPr>
        <w:t>2</w:t>
      </w:r>
      <w:r w:rsidRPr="00C87F29">
        <w:rPr>
          <w:sz w:val="23"/>
          <w:szCs w:val="23"/>
          <w:lang w:eastAsia="ru-RU"/>
        </w:rPr>
        <w:t>.</w:t>
      </w:r>
      <w:r w:rsidRPr="00C87F29">
        <w:rPr>
          <w:sz w:val="23"/>
          <w:szCs w:val="23"/>
          <w:lang w:eastAsia="ru-RU"/>
        </w:rPr>
        <w:tab/>
        <w:t>В случае расторжения договора по вине Подрядчика, в том числе по основаниям, предусмотренным пп.</w:t>
      </w:r>
      <w:r w:rsidR="00FC594D" w:rsidRPr="00C87F29">
        <w:rPr>
          <w:sz w:val="23"/>
          <w:szCs w:val="23"/>
          <w:lang w:eastAsia="ru-RU"/>
        </w:rPr>
        <w:t>9.1</w:t>
      </w:r>
      <w:r w:rsidRPr="00C87F29">
        <w:rPr>
          <w:sz w:val="23"/>
          <w:szCs w:val="23"/>
          <w:lang w:eastAsia="ru-RU"/>
        </w:rPr>
        <w:t xml:space="preserve">, </w:t>
      </w:r>
      <w:r w:rsidR="00FC594D" w:rsidRPr="00C87F29">
        <w:rPr>
          <w:sz w:val="23"/>
          <w:szCs w:val="23"/>
          <w:lang w:eastAsia="ru-RU"/>
        </w:rPr>
        <w:t>9.2</w:t>
      </w:r>
      <w:r w:rsidR="00292E9E" w:rsidRPr="00C87F29">
        <w:rPr>
          <w:sz w:val="23"/>
          <w:szCs w:val="23"/>
          <w:lang w:eastAsia="ru-RU"/>
        </w:rPr>
        <w:t xml:space="preserve"> </w:t>
      </w:r>
      <w:r w:rsidRPr="00C87F29">
        <w:rPr>
          <w:sz w:val="23"/>
          <w:szCs w:val="23"/>
          <w:lang w:eastAsia="ru-RU"/>
        </w:rPr>
        <w:t>настоящего договора, Подрядчик уплачивает Заказчику штраф в размере 20 % от стоимости работ по договору, указанной в п.3.1.</w:t>
      </w:r>
      <w:r w:rsidR="00292E9E" w:rsidRPr="00C87F29">
        <w:rPr>
          <w:sz w:val="23"/>
          <w:szCs w:val="23"/>
          <w:lang w:eastAsia="ru-RU"/>
        </w:rPr>
        <w:t xml:space="preserve"> </w:t>
      </w:r>
    </w:p>
    <w:p w:rsidR="006257FF" w:rsidRPr="00C87F29" w:rsidRDefault="007E3E76" w:rsidP="006257FF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8.</w:t>
      </w:r>
      <w:r w:rsidR="00053030">
        <w:rPr>
          <w:sz w:val="23"/>
          <w:szCs w:val="23"/>
          <w:lang w:eastAsia="ru-RU"/>
        </w:rPr>
        <w:t>3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нарушения Подрядчиком или субпод</w:t>
      </w:r>
      <w:r w:rsidRPr="00C87F29">
        <w:rPr>
          <w:sz w:val="23"/>
          <w:szCs w:val="23"/>
          <w:lang w:eastAsia="ru-RU"/>
        </w:rPr>
        <w:t>рядчиками требований пунктов 6.</w:t>
      </w:r>
      <w:r w:rsidR="00381AE3">
        <w:rPr>
          <w:sz w:val="23"/>
          <w:szCs w:val="23"/>
          <w:lang w:eastAsia="ru-RU"/>
        </w:rPr>
        <w:t>3</w:t>
      </w:r>
      <w:r w:rsidRPr="00C87F29">
        <w:rPr>
          <w:sz w:val="23"/>
          <w:szCs w:val="23"/>
          <w:lang w:eastAsia="ru-RU"/>
        </w:rPr>
        <w:t>–</w:t>
      </w:r>
      <w:r w:rsidR="006257FF" w:rsidRPr="00C87F29">
        <w:rPr>
          <w:sz w:val="23"/>
          <w:szCs w:val="23"/>
          <w:lang w:eastAsia="ru-RU"/>
        </w:rPr>
        <w:t>6</w:t>
      </w:r>
      <w:r w:rsidRPr="00C87F29">
        <w:rPr>
          <w:sz w:val="23"/>
          <w:szCs w:val="23"/>
          <w:lang w:eastAsia="ru-RU"/>
        </w:rPr>
        <w:t>.1</w:t>
      </w:r>
      <w:r w:rsidR="00381AE3">
        <w:rPr>
          <w:sz w:val="23"/>
          <w:szCs w:val="23"/>
          <w:lang w:eastAsia="ru-RU"/>
        </w:rPr>
        <w:t>3</w:t>
      </w:r>
      <w:r w:rsidR="003347CD">
        <w:rPr>
          <w:sz w:val="23"/>
          <w:szCs w:val="23"/>
          <w:lang w:eastAsia="ru-RU"/>
        </w:rPr>
        <w:t>, 6</w:t>
      </w:r>
      <w:r w:rsidR="003347CD" w:rsidRPr="003B450D">
        <w:rPr>
          <w:sz w:val="23"/>
          <w:szCs w:val="23"/>
          <w:lang w:eastAsia="ru-RU"/>
        </w:rPr>
        <w:t>.1</w:t>
      </w:r>
      <w:ins w:id="0" w:author="Моисеева Варвара Николаевна" w:date="2016-11-01T11:46:00Z">
        <w:r w:rsidR="000A6881" w:rsidRPr="003B450D">
          <w:rPr>
            <w:sz w:val="23"/>
            <w:szCs w:val="23"/>
            <w:lang w:eastAsia="ru-RU"/>
          </w:rPr>
          <w:t>8</w:t>
        </w:r>
      </w:ins>
      <w:r w:rsidRPr="00C87F29">
        <w:rPr>
          <w:sz w:val="23"/>
          <w:szCs w:val="23"/>
          <w:lang w:eastAsia="ru-RU"/>
        </w:rPr>
        <w:t xml:space="preserve"> </w:t>
      </w:r>
      <w:r w:rsidR="006257FF" w:rsidRPr="00C87F29">
        <w:rPr>
          <w:sz w:val="23"/>
          <w:szCs w:val="23"/>
          <w:lang w:eastAsia="ru-RU"/>
        </w:rPr>
        <w:t>договора Подрядчик обязуется уплатить Заказчику штраф в размере</w:t>
      </w:r>
      <w:r w:rsidR="003347CD">
        <w:rPr>
          <w:sz w:val="23"/>
          <w:szCs w:val="23"/>
          <w:lang w:eastAsia="ru-RU"/>
        </w:rPr>
        <w:t>, определяемом согласно Приложению № 3</w:t>
      </w:r>
      <w:r w:rsidR="006257FF" w:rsidRPr="00C87F29">
        <w:rPr>
          <w:sz w:val="23"/>
          <w:szCs w:val="23"/>
          <w:lang w:eastAsia="ru-RU"/>
        </w:rPr>
        <w:t xml:space="preserve"> </w:t>
      </w:r>
      <w:r w:rsidR="003347CD">
        <w:rPr>
          <w:sz w:val="23"/>
          <w:szCs w:val="23"/>
          <w:lang w:eastAsia="ru-RU"/>
        </w:rPr>
        <w:t>к договору</w:t>
      </w:r>
      <w:r w:rsidR="006257FF" w:rsidRPr="00C87F29">
        <w:rPr>
          <w:sz w:val="23"/>
          <w:szCs w:val="23"/>
          <w:lang w:eastAsia="ru-RU"/>
        </w:rPr>
        <w:t>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</w:t>
      </w:r>
      <w:r w:rsidR="00053030">
        <w:rPr>
          <w:sz w:val="23"/>
          <w:szCs w:val="23"/>
          <w:lang w:eastAsia="ru-RU"/>
        </w:rPr>
        <w:t>4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</w:t>
      </w:r>
      <w:r w:rsidR="00053030">
        <w:rPr>
          <w:sz w:val="23"/>
          <w:szCs w:val="23"/>
          <w:lang w:eastAsia="ru-RU"/>
        </w:rPr>
        <w:t>5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нарушения предусмотренного пунктом 6.</w:t>
      </w:r>
      <w:r w:rsidRPr="00C87F29">
        <w:rPr>
          <w:sz w:val="23"/>
          <w:szCs w:val="23"/>
          <w:lang w:eastAsia="ru-RU"/>
        </w:rPr>
        <w:t>2</w:t>
      </w:r>
      <w:ins w:id="1" w:author="Моисеева Варвара Николаевна" w:date="2016-11-01T11:50:00Z">
        <w:r w:rsidR="000A6881" w:rsidRPr="003B450D">
          <w:rPr>
            <w:sz w:val="23"/>
            <w:szCs w:val="23"/>
            <w:lang w:eastAsia="ru-RU"/>
          </w:rPr>
          <w:t>5</w:t>
        </w:r>
      </w:ins>
      <w:r w:rsidR="006257FF" w:rsidRPr="003B450D">
        <w:rPr>
          <w:sz w:val="23"/>
          <w:szCs w:val="23"/>
          <w:lang w:eastAsia="ru-RU"/>
        </w:rPr>
        <w:t xml:space="preserve"> </w:t>
      </w:r>
      <w:r w:rsidR="006257FF" w:rsidRPr="00C87F29">
        <w:rPr>
          <w:sz w:val="23"/>
          <w:szCs w:val="23"/>
          <w:lang w:eastAsia="ru-RU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</w:t>
      </w:r>
      <w:r w:rsidR="00053030">
        <w:rPr>
          <w:sz w:val="23"/>
          <w:szCs w:val="23"/>
          <w:lang w:eastAsia="ru-RU"/>
        </w:rPr>
        <w:t>6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неполного или некачественного выполнения работ по договору, в результате чего:</w:t>
      </w:r>
    </w:p>
    <w:p w:rsidR="006257FF" w:rsidRPr="00C87F29" w:rsidRDefault="006257FF" w:rsidP="007E3E76">
      <w:pPr>
        <w:suppressAutoHyphens w:val="0"/>
        <w:ind w:firstLine="284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-</w:t>
      </w:r>
      <w:r w:rsidR="007E3E76" w:rsidRPr="00C87F29">
        <w:rPr>
          <w:sz w:val="23"/>
          <w:szCs w:val="23"/>
          <w:lang w:eastAsia="ru-RU"/>
        </w:rPr>
        <w:t>-</w:t>
      </w:r>
      <w:r w:rsidRPr="00C87F29">
        <w:rPr>
          <w:sz w:val="23"/>
          <w:szCs w:val="23"/>
          <w:lang w:eastAsia="ru-RU"/>
        </w:rPr>
        <w:t xml:space="preserve"> либо часть работ выполнялась  или переделывалась Подрядчиком или иным лицом после сдачи результата работ Заказчику,</w:t>
      </w:r>
    </w:p>
    <w:p w:rsidR="006257FF" w:rsidRPr="00C87F29" w:rsidRDefault="007E3E76" w:rsidP="007E3E76">
      <w:pPr>
        <w:suppressAutoHyphens w:val="0"/>
        <w:ind w:firstLine="284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-</w:t>
      </w:r>
      <w:r w:rsidR="006257FF" w:rsidRPr="00C87F29">
        <w:rPr>
          <w:sz w:val="23"/>
          <w:szCs w:val="23"/>
          <w:lang w:eastAsia="ru-RU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6257FF" w:rsidRPr="00C87F29" w:rsidRDefault="006257FF" w:rsidP="006257FF">
      <w:pPr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 xml:space="preserve">   Подрядчик уплачивает Заказчику неустойку в размере 0,1 % от стоимости работ</w:t>
      </w:r>
      <w:r w:rsidR="003347CD">
        <w:rPr>
          <w:sz w:val="23"/>
          <w:szCs w:val="23"/>
          <w:lang w:eastAsia="ru-RU"/>
        </w:rPr>
        <w:t>,</w:t>
      </w:r>
      <w:r w:rsidRPr="00C87F29">
        <w:rPr>
          <w:sz w:val="23"/>
          <w:szCs w:val="23"/>
          <w:lang w:eastAsia="ru-RU"/>
        </w:rPr>
        <w:t xml:space="preserve"> </w:t>
      </w:r>
      <w:r w:rsidR="003347CD">
        <w:rPr>
          <w:sz w:val="23"/>
          <w:szCs w:val="23"/>
          <w:lang w:eastAsia="ru-RU"/>
        </w:rPr>
        <w:t>указанной в п. 3.1 настоящего Договора</w:t>
      </w:r>
      <w:r w:rsidRPr="00C87F29">
        <w:rPr>
          <w:sz w:val="23"/>
          <w:szCs w:val="23"/>
          <w:lang w:eastAsia="ru-RU"/>
        </w:rPr>
        <w:t>, но не менее 10 000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50 000 руб.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8.</w:t>
      </w:r>
      <w:r w:rsidR="00053030">
        <w:rPr>
          <w:sz w:val="23"/>
          <w:szCs w:val="23"/>
          <w:lang w:eastAsia="ru-RU"/>
        </w:rPr>
        <w:t>7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</w:r>
      <w:sdt>
        <w:sdtPr>
          <w:rPr>
            <w:sz w:val="23"/>
            <w:szCs w:val="23"/>
            <w:lang w:eastAsia="ru-RU"/>
          </w:rPr>
          <w:id w:val="-163327807"/>
          <w:placeholder>
            <w:docPart w:val="DefaultPlaceholder_1082065158"/>
          </w:placeholder>
        </w:sdtPr>
        <w:sdtContent>
          <w:r w:rsidR="006257FF" w:rsidRPr="00C87F29">
            <w:rPr>
              <w:sz w:val="23"/>
              <w:szCs w:val="23"/>
              <w:lang w:eastAsia="ru-RU"/>
            </w:rPr>
            <w:t>В случае неисполнения Подрядчиком обязанностей, предусмотренных п. 6.</w:t>
          </w:r>
          <w:r w:rsidRPr="00C87F29">
            <w:rPr>
              <w:sz w:val="23"/>
              <w:szCs w:val="23"/>
              <w:lang w:eastAsia="ru-RU"/>
            </w:rPr>
            <w:t>19</w:t>
          </w:r>
          <w:r w:rsidR="006257FF" w:rsidRPr="00C87F29">
            <w:rPr>
              <w:sz w:val="23"/>
              <w:szCs w:val="23"/>
              <w:lang w:eastAsia="ru-RU"/>
            </w:rPr>
    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п.6.</w:t>
          </w:r>
          <w:r w:rsidRPr="00C87F29">
            <w:rPr>
              <w:sz w:val="23"/>
              <w:szCs w:val="23"/>
              <w:lang w:eastAsia="ru-RU"/>
            </w:rPr>
            <w:t>19</w:t>
          </w:r>
          <w:r w:rsidR="006257FF" w:rsidRPr="00C87F29">
            <w:rPr>
              <w:sz w:val="23"/>
              <w:szCs w:val="23"/>
              <w:lang w:eastAsia="ru-RU"/>
            </w:rPr>
            <w:t xml:space="preserve"> договора.</w:t>
          </w:r>
        </w:sdtContent>
      </w:sdt>
    </w:p>
    <w:p w:rsidR="00FC594D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2"/>
          <w:szCs w:val="22"/>
        </w:rPr>
      </w:pPr>
      <w:r w:rsidRPr="00C87F29">
        <w:rPr>
          <w:sz w:val="23"/>
          <w:szCs w:val="23"/>
          <w:lang w:eastAsia="ru-RU"/>
        </w:rPr>
        <w:t>8.</w:t>
      </w:r>
      <w:r w:rsidR="00053030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</w:t>
      </w:r>
      <w:r w:rsidR="003347CD">
        <w:rPr>
          <w:sz w:val="23"/>
          <w:szCs w:val="23"/>
          <w:lang w:eastAsia="ru-RU"/>
        </w:rPr>
        <w:t>,</w:t>
      </w:r>
      <w:r w:rsidR="006257FF" w:rsidRPr="00C87F29">
        <w:rPr>
          <w:sz w:val="23"/>
          <w:szCs w:val="23"/>
          <w:lang w:eastAsia="ru-RU"/>
        </w:rPr>
        <w:t xml:space="preserve"> </w:t>
      </w:r>
      <w:r w:rsidR="003347CD">
        <w:rPr>
          <w:sz w:val="23"/>
          <w:szCs w:val="23"/>
          <w:lang w:eastAsia="ru-RU"/>
        </w:rPr>
        <w:t>указанной в п. 3.1 настоящего Договора</w:t>
      </w:r>
      <w:r w:rsidR="006257FF" w:rsidRPr="00C87F29">
        <w:rPr>
          <w:sz w:val="23"/>
          <w:szCs w:val="23"/>
          <w:lang w:eastAsia="ru-RU"/>
        </w:rPr>
        <w:t>, но не менее 10 000 руб. за каждый день просрочки, а всего (независимо от количества таких дней) не менее 50 000 руб.</w:t>
      </w:r>
      <w:r w:rsidR="00FC594D" w:rsidRPr="00C87F29">
        <w:rPr>
          <w:sz w:val="22"/>
          <w:szCs w:val="22"/>
        </w:rPr>
        <w:t xml:space="preserve"> </w:t>
      </w:r>
    </w:p>
    <w:p w:rsidR="006257FF" w:rsidRPr="00C87F29" w:rsidRDefault="00FC594D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</w:rPr>
        <w:t>8.</w:t>
      </w:r>
      <w:r w:rsidR="00053030">
        <w:rPr>
          <w:sz w:val="23"/>
          <w:szCs w:val="23"/>
        </w:rPr>
        <w:t>9</w:t>
      </w:r>
      <w:r w:rsidRPr="00C87F29">
        <w:rPr>
          <w:sz w:val="23"/>
          <w:szCs w:val="23"/>
        </w:rPr>
        <w:t xml:space="preserve">.За задержку расчетов за выполненные работы Заказчик уплачивает </w:t>
      </w:r>
      <w:r w:rsidR="006D1917" w:rsidRPr="00C87F29">
        <w:rPr>
          <w:sz w:val="23"/>
          <w:szCs w:val="23"/>
        </w:rPr>
        <w:t>Подрядчику</w:t>
      </w:r>
      <w:r w:rsidRPr="00C87F29">
        <w:rPr>
          <w:sz w:val="23"/>
          <w:szCs w:val="23"/>
        </w:rPr>
        <w:t xml:space="preserve">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6257FF" w:rsidRPr="00C87F29" w:rsidRDefault="007E3E76" w:rsidP="007E3E76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 w:rsidRPr="00C87F29">
        <w:rPr>
          <w:sz w:val="23"/>
          <w:szCs w:val="23"/>
          <w:lang w:eastAsia="ru-RU"/>
        </w:rPr>
        <w:t>8</w:t>
      </w:r>
      <w:r w:rsidR="006257FF" w:rsidRPr="00C87F29">
        <w:rPr>
          <w:sz w:val="23"/>
          <w:szCs w:val="23"/>
          <w:lang w:eastAsia="ru-RU"/>
        </w:rPr>
        <w:t>.1</w:t>
      </w:r>
      <w:r w:rsidR="00053030">
        <w:rPr>
          <w:sz w:val="23"/>
          <w:szCs w:val="23"/>
          <w:lang w:eastAsia="ru-RU"/>
        </w:rPr>
        <w:t>0</w:t>
      </w:r>
      <w:r w:rsidR="006257FF" w:rsidRPr="00C87F29">
        <w:rPr>
          <w:sz w:val="23"/>
          <w:szCs w:val="23"/>
          <w:lang w:eastAsia="ru-RU"/>
        </w:rPr>
        <w:t>.</w:t>
      </w:r>
      <w:r w:rsidR="006257FF" w:rsidRPr="00C87F29">
        <w:rPr>
          <w:sz w:val="23"/>
          <w:szCs w:val="23"/>
          <w:lang w:eastAsia="ru-RU"/>
        </w:rPr>
        <w:tab/>
        <w:t>Претензии подлежат рассмотрению в течение 15 дней со дня получения.</w:t>
      </w:r>
    </w:p>
    <w:p w:rsidR="00A63D59" w:rsidRPr="00C87F29" w:rsidRDefault="006257FF" w:rsidP="00C63FE8">
      <w:pPr>
        <w:suppressAutoHyphens w:val="0"/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  <w:lang w:eastAsia="ru-RU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</w:t>
      </w:r>
      <w:r w:rsidR="007E3E76" w:rsidRPr="00C87F29">
        <w:rPr>
          <w:sz w:val="23"/>
          <w:szCs w:val="23"/>
          <w:lang w:eastAsia="ru-RU"/>
        </w:rPr>
        <w:t>,</w:t>
      </w:r>
      <w:r w:rsidRPr="00C87F29">
        <w:rPr>
          <w:sz w:val="23"/>
          <w:szCs w:val="23"/>
          <w:lang w:eastAsia="ru-RU"/>
        </w:rPr>
        <w:t xml:space="preserve"> таким образом</w:t>
      </w:r>
      <w:r w:rsidR="007E3E76" w:rsidRPr="00C87F29">
        <w:rPr>
          <w:sz w:val="23"/>
          <w:szCs w:val="23"/>
          <w:lang w:eastAsia="ru-RU"/>
        </w:rPr>
        <w:t>,</w:t>
      </w:r>
      <w:r w:rsidRPr="00C87F29">
        <w:rPr>
          <w:sz w:val="23"/>
          <w:szCs w:val="23"/>
          <w:lang w:eastAsia="ru-RU"/>
        </w:rPr>
        <w:t xml:space="preserve">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C87F29" w:rsidRPr="00C87F29" w:rsidRDefault="00C87F29" w:rsidP="00123F36">
      <w:pPr>
        <w:pStyle w:val="a3"/>
        <w:tabs>
          <w:tab w:val="clear" w:pos="4677"/>
          <w:tab w:val="clear" w:pos="9355"/>
          <w:tab w:val="num" w:pos="0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123F36" w:rsidP="00123F36">
      <w:pPr>
        <w:pStyle w:val="a3"/>
        <w:tabs>
          <w:tab w:val="clear" w:pos="4677"/>
          <w:tab w:val="clear" w:pos="9355"/>
          <w:tab w:val="num" w:pos="0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9. </w:t>
      </w:r>
      <w:r w:rsidR="00A63D59" w:rsidRPr="00C87F29">
        <w:rPr>
          <w:b/>
          <w:bCs/>
          <w:sz w:val="24"/>
          <w:szCs w:val="24"/>
        </w:rPr>
        <w:t>Расторжение договора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9.1</w:t>
      </w:r>
      <w:r w:rsidR="00123F36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Несоблюдение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одрядчиком</w:t>
      </w:r>
      <w:r w:rsidRPr="00C87F29">
        <w:rPr>
          <w:sz w:val="23"/>
          <w:szCs w:val="23"/>
        </w:rPr>
        <w:t xml:space="preserve"> или привлеченными им суб</w:t>
      </w:r>
      <w:r w:rsidR="009537D4" w:rsidRPr="00C87F29">
        <w:rPr>
          <w:sz w:val="23"/>
          <w:szCs w:val="23"/>
        </w:rPr>
        <w:t>п</w:t>
      </w:r>
      <w:r w:rsidR="00684F1D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ами требований </w:t>
      </w:r>
      <w:r w:rsidRPr="00C87F29">
        <w:rPr>
          <w:iCs/>
          <w:sz w:val="23"/>
          <w:szCs w:val="23"/>
        </w:rPr>
        <w:t>п.п.6.</w:t>
      </w:r>
      <w:r w:rsidR="00053030">
        <w:rPr>
          <w:iCs/>
          <w:sz w:val="23"/>
          <w:szCs w:val="23"/>
        </w:rPr>
        <w:t>3</w:t>
      </w:r>
      <w:r w:rsidR="009537D4" w:rsidRPr="00C87F29">
        <w:rPr>
          <w:iCs/>
          <w:sz w:val="23"/>
          <w:szCs w:val="23"/>
        </w:rPr>
        <w:t>–6.1</w:t>
      </w:r>
      <w:r w:rsidR="00053030">
        <w:rPr>
          <w:iCs/>
          <w:sz w:val="23"/>
          <w:szCs w:val="23"/>
        </w:rPr>
        <w:t>3</w:t>
      </w:r>
      <w:r w:rsidR="008634C8" w:rsidRPr="00C87F29">
        <w:rPr>
          <w:iCs/>
          <w:sz w:val="23"/>
          <w:szCs w:val="23"/>
        </w:rPr>
        <w:t xml:space="preserve"> </w:t>
      </w:r>
      <w:r w:rsidRPr="00C87F29">
        <w:rPr>
          <w:iCs/>
          <w:sz w:val="23"/>
          <w:szCs w:val="23"/>
        </w:rPr>
        <w:t>договора</w:t>
      </w:r>
      <w:r w:rsidRPr="00C87F29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</w:t>
      </w:r>
      <w:r w:rsidR="009537D4" w:rsidRPr="00C87F29">
        <w:rPr>
          <w:sz w:val="23"/>
          <w:szCs w:val="23"/>
        </w:rPr>
        <w:t>Заказчиком</w:t>
      </w:r>
      <w:r w:rsidRPr="00C87F29">
        <w:rPr>
          <w:sz w:val="23"/>
          <w:szCs w:val="23"/>
        </w:rPr>
        <w:t xml:space="preserve"> настоящего договора в одностороннем порядке с письменным уведомлением </w:t>
      </w:r>
      <w:r w:rsidR="009537D4" w:rsidRPr="00C87F29">
        <w:rPr>
          <w:sz w:val="23"/>
          <w:szCs w:val="23"/>
        </w:rPr>
        <w:t>Подрядчика</w:t>
      </w:r>
      <w:r w:rsidRPr="00C87F29">
        <w:rPr>
          <w:sz w:val="23"/>
          <w:szCs w:val="23"/>
        </w:rPr>
        <w:t xml:space="preserve"> о предстоящем расторжении за </w:t>
      </w:r>
      <w:r w:rsidR="009537D4" w:rsidRPr="00C87F29">
        <w:rPr>
          <w:sz w:val="23"/>
          <w:szCs w:val="23"/>
        </w:rPr>
        <w:t>10</w:t>
      </w:r>
      <w:r w:rsidRPr="00C87F29">
        <w:rPr>
          <w:sz w:val="23"/>
          <w:szCs w:val="23"/>
        </w:rPr>
        <w:t xml:space="preserve"> дней. </w:t>
      </w:r>
    </w:p>
    <w:p w:rsidR="00A63D59" w:rsidRPr="00C87F29" w:rsidRDefault="00A63D59" w:rsidP="00A63D59">
      <w:pPr>
        <w:suppressAutoHyphens w:val="0"/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9.2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9537D4" w:rsidRPr="00C87F29">
        <w:rPr>
          <w:sz w:val="23"/>
          <w:szCs w:val="23"/>
        </w:rPr>
        <w:t xml:space="preserve">Заказчик </w:t>
      </w:r>
      <w:r w:rsidRPr="00C87F29">
        <w:rPr>
          <w:sz w:val="23"/>
          <w:szCs w:val="23"/>
        </w:rPr>
        <w:t xml:space="preserve">в одностороннем порядке с письменным уведомлением </w:t>
      </w:r>
      <w:r w:rsidR="009537D4" w:rsidRPr="00C87F29">
        <w:rPr>
          <w:sz w:val="23"/>
          <w:szCs w:val="23"/>
        </w:rPr>
        <w:t xml:space="preserve">Подрядчика </w:t>
      </w:r>
      <w:r w:rsidRPr="00C87F29">
        <w:rPr>
          <w:sz w:val="23"/>
          <w:szCs w:val="23"/>
        </w:rPr>
        <w:t>о предстоящем расторжении за 10 дней может расторгнуть договор в следующих случаях: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 </w:t>
      </w:r>
      <w:r w:rsidR="00A63D59" w:rsidRPr="00C87F29">
        <w:rPr>
          <w:sz w:val="23"/>
          <w:szCs w:val="23"/>
        </w:rPr>
        <w:t xml:space="preserve">Задержки </w:t>
      </w:r>
      <w:r w:rsidR="009537D4" w:rsidRPr="00C87F29">
        <w:rPr>
          <w:sz w:val="23"/>
          <w:szCs w:val="23"/>
        </w:rPr>
        <w:t xml:space="preserve">Подрядчиком </w:t>
      </w:r>
      <w:r w:rsidR="00A63D59" w:rsidRPr="00C87F29">
        <w:rPr>
          <w:sz w:val="23"/>
          <w:szCs w:val="23"/>
        </w:rPr>
        <w:t>начала работ более чем на 10 дней по причинам, не зависящим от З</w:t>
      </w:r>
      <w:r w:rsidR="009537D4" w:rsidRPr="00C87F29">
        <w:rPr>
          <w:sz w:val="23"/>
          <w:szCs w:val="23"/>
        </w:rPr>
        <w:t>аказчика</w:t>
      </w:r>
      <w:r w:rsidR="00A63D59" w:rsidRPr="00C87F29">
        <w:rPr>
          <w:sz w:val="23"/>
          <w:szCs w:val="23"/>
        </w:rPr>
        <w:t>;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 </w:t>
      </w:r>
      <w:r w:rsidR="00A63D59" w:rsidRPr="00C87F29">
        <w:rPr>
          <w:sz w:val="23"/>
          <w:szCs w:val="23"/>
        </w:rPr>
        <w:t xml:space="preserve">Приостановки работ по причинам, не зависящим от </w:t>
      </w:r>
      <w:r w:rsidR="009537D4" w:rsidRPr="00C87F29">
        <w:rPr>
          <w:sz w:val="23"/>
          <w:szCs w:val="23"/>
        </w:rPr>
        <w:t>Заказчика</w:t>
      </w:r>
      <w:r w:rsidR="00A63D59" w:rsidRPr="00C87F29">
        <w:rPr>
          <w:sz w:val="23"/>
          <w:szCs w:val="23"/>
        </w:rPr>
        <w:t>, более чем на 10 дней;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 </w:t>
      </w:r>
      <w:r w:rsidR="00A63D59" w:rsidRPr="00C87F29">
        <w:rPr>
          <w:sz w:val="23"/>
          <w:szCs w:val="23"/>
        </w:rPr>
        <w:t xml:space="preserve">Нарушения </w:t>
      </w:r>
      <w:r w:rsidR="009537D4" w:rsidRPr="00C87F29">
        <w:rPr>
          <w:sz w:val="23"/>
          <w:szCs w:val="23"/>
        </w:rPr>
        <w:t xml:space="preserve">Подрядчиком </w:t>
      </w:r>
      <w:r w:rsidR="00A63D59" w:rsidRPr="00C87F29">
        <w:rPr>
          <w:sz w:val="23"/>
          <w:szCs w:val="23"/>
        </w:rPr>
        <w:t>сроков выполнения работ более чем на 10 дней;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</w:t>
      </w:r>
      <w:r w:rsidR="00A63D59" w:rsidRPr="00C87F29">
        <w:rPr>
          <w:sz w:val="23"/>
          <w:szCs w:val="23"/>
        </w:rPr>
        <w:t xml:space="preserve">Несоблюдение </w:t>
      </w:r>
      <w:r w:rsidR="009537D4" w:rsidRPr="00C87F29">
        <w:rPr>
          <w:sz w:val="23"/>
          <w:szCs w:val="23"/>
        </w:rPr>
        <w:t xml:space="preserve">Подрядчиком </w:t>
      </w:r>
      <w:r w:rsidR="00A63D59" w:rsidRPr="00C87F29">
        <w:rPr>
          <w:sz w:val="23"/>
          <w:szCs w:val="23"/>
        </w:rPr>
        <w:t>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A63D59" w:rsidRPr="00C87F29" w:rsidRDefault="008634C8" w:rsidP="008634C8">
      <w:pPr>
        <w:suppressAutoHyphens w:val="0"/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--  </w:t>
      </w:r>
      <w:r w:rsidR="00A63D59" w:rsidRPr="00C87F29">
        <w:rPr>
          <w:sz w:val="23"/>
          <w:szCs w:val="23"/>
        </w:rPr>
        <w:t xml:space="preserve">Аннулирование свидетельства о допуске к работам, оказывающим влияние на безопасность объектов, в результате чего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</w:t>
      </w:r>
      <w:r w:rsidR="00A63D59" w:rsidRPr="00C87F29">
        <w:rPr>
          <w:sz w:val="23"/>
          <w:szCs w:val="23"/>
        </w:rPr>
        <w:t xml:space="preserve"> не вправе будет выполнять соответствующие работы.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9.3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В случае расторжения договора п</w:t>
      </w:r>
      <w:r w:rsidR="008634C8" w:rsidRPr="00C87F29">
        <w:rPr>
          <w:sz w:val="23"/>
          <w:szCs w:val="23"/>
        </w:rPr>
        <w:t>о основаниям, предусмотренным п</w:t>
      </w:r>
      <w:r w:rsidRPr="00C87F29">
        <w:rPr>
          <w:sz w:val="23"/>
          <w:szCs w:val="23"/>
        </w:rPr>
        <w:t>п.</w:t>
      </w:r>
      <w:r w:rsidR="008634C8" w:rsidRPr="00C87F29">
        <w:rPr>
          <w:sz w:val="23"/>
          <w:szCs w:val="23"/>
        </w:rPr>
        <w:t xml:space="preserve"> </w:t>
      </w:r>
      <w:r w:rsidRPr="00C87F29">
        <w:rPr>
          <w:sz w:val="23"/>
          <w:szCs w:val="23"/>
        </w:rPr>
        <w:t>9.1-9.2 договора, З</w:t>
      </w:r>
      <w:r w:rsidR="009537D4" w:rsidRPr="00C87F29">
        <w:rPr>
          <w:sz w:val="23"/>
          <w:szCs w:val="23"/>
        </w:rPr>
        <w:t>аказчик</w:t>
      </w:r>
      <w:r w:rsidRPr="00C87F29">
        <w:rPr>
          <w:sz w:val="23"/>
          <w:szCs w:val="23"/>
        </w:rPr>
        <w:t xml:space="preserve"> обязан оплатить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одрядчику</w:t>
      </w:r>
      <w:r w:rsidRPr="00C87F29">
        <w:rPr>
          <w:sz w:val="23"/>
          <w:szCs w:val="23"/>
        </w:rPr>
        <w:t xml:space="preserve"> фактически понес</w:t>
      </w:r>
      <w:r w:rsidR="008634C8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 xml:space="preserve">нные им расходы в связи с исполнением настоящего договора в пределах стоимости работ по договору. </w:t>
      </w:r>
      <w:r w:rsidR="009537D4" w:rsidRPr="00C87F29">
        <w:rPr>
          <w:sz w:val="23"/>
          <w:szCs w:val="23"/>
        </w:rPr>
        <w:t xml:space="preserve">Подрядчик </w:t>
      </w:r>
      <w:r w:rsidRPr="00C87F29">
        <w:rPr>
          <w:sz w:val="23"/>
          <w:szCs w:val="23"/>
        </w:rPr>
        <w:t xml:space="preserve">не вправе требовать от </w:t>
      </w:r>
      <w:r w:rsidR="009537D4" w:rsidRPr="00C87F29">
        <w:rPr>
          <w:sz w:val="23"/>
          <w:szCs w:val="23"/>
        </w:rPr>
        <w:t xml:space="preserve">Заказчика </w:t>
      </w:r>
      <w:r w:rsidRPr="00C87F29">
        <w:rPr>
          <w:sz w:val="23"/>
          <w:szCs w:val="23"/>
        </w:rPr>
        <w:t>возмещения убытков, причин</w:t>
      </w:r>
      <w:r w:rsidR="008634C8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>нных расторжением договора по названному основанию.</w:t>
      </w:r>
    </w:p>
    <w:p w:rsidR="00A63D59" w:rsidRPr="00C87F29" w:rsidRDefault="00A63D59" w:rsidP="00A63D59">
      <w:pPr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9.4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9537D4" w:rsidRPr="00C87F29">
        <w:rPr>
          <w:sz w:val="23"/>
          <w:szCs w:val="23"/>
        </w:rPr>
        <w:t xml:space="preserve">Заказчик </w:t>
      </w:r>
      <w:r w:rsidRPr="00C87F29"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одрядчика</w:t>
      </w:r>
      <w:r w:rsidRPr="00C87F29">
        <w:rPr>
          <w:sz w:val="23"/>
          <w:szCs w:val="23"/>
        </w:rPr>
        <w:t xml:space="preserve"> за 15 дней в одностороннем порядке отказаться от исполнения договора, что в соответствии с ч.3 ст.450 ГК РФ влеч</w:t>
      </w:r>
      <w:r w:rsidR="008634C8" w:rsidRPr="00C87F29">
        <w:rPr>
          <w:sz w:val="23"/>
          <w:szCs w:val="23"/>
        </w:rPr>
        <w:t>ё</w:t>
      </w:r>
      <w:r w:rsidRPr="00C87F29">
        <w:rPr>
          <w:sz w:val="23"/>
          <w:szCs w:val="23"/>
        </w:rPr>
        <w:t xml:space="preserve">т его расторжение. В этом случае </w:t>
      </w:r>
      <w:r w:rsidR="009537D4" w:rsidRPr="00C87F29">
        <w:rPr>
          <w:sz w:val="23"/>
          <w:szCs w:val="23"/>
        </w:rPr>
        <w:t xml:space="preserve">Заказчик </w:t>
      </w:r>
      <w:r w:rsidRPr="00C87F29">
        <w:rPr>
          <w:sz w:val="23"/>
          <w:szCs w:val="23"/>
        </w:rPr>
        <w:t xml:space="preserve">оплачивает </w:t>
      </w:r>
      <w:r w:rsidR="009537D4" w:rsidRPr="00C87F29">
        <w:rPr>
          <w:sz w:val="23"/>
          <w:szCs w:val="23"/>
        </w:rPr>
        <w:t xml:space="preserve">Подрядчику </w:t>
      </w:r>
      <w:r w:rsidRPr="00C87F29">
        <w:rPr>
          <w:sz w:val="23"/>
          <w:szCs w:val="23"/>
        </w:rPr>
        <w:t xml:space="preserve">работы, выполненные до получения </w:t>
      </w:r>
      <w:r w:rsidR="00684F1D" w:rsidRPr="00C87F29">
        <w:rPr>
          <w:sz w:val="23"/>
          <w:szCs w:val="23"/>
        </w:rPr>
        <w:t>П</w:t>
      </w:r>
      <w:r w:rsidR="009537D4" w:rsidRPr="00C87F29">
        <w:rPr>
          <w:sz w:val="23"/>
          <w:szCs w:val="23"/>
        </w:rPr>
        <w:t>одрядчиком</w:t>
      </w:r>
      <w:r w:rsidRPr="00C87F29">
        <w:rPr>
          <w:sz w:val="23"/>
          <w:szCs w:val="23"/>
        </w:rPr>
        <w:t xml:space="preserve"> уведомления об отказе З</w:t>
      </w:r>
      <w:r w:rsidR="009537D4" w:rsidRPr="00C87F29">
        <w:rPr>
          <w:sz w:val="23"/>
          <w:szCs w:val="23"/>
        </w:rPr>
        <w:t>аказчика</w:t>
      </w:r>
      <w:r w:rsidRPr="00C87F29">
        <w:rPr>
          <w:sz w:val="23"/>
          <w:szCs w:val="23"/>
        </w:rPr>
        <w:t xml:space="preserve"> от исполнения договора.</w:t>
      </w:r>
    </w:p>
    <w:p w:rsidR="00C87F29" w:rsidRPr="00C87F29" w:rsidRDefault="00C87F29" w:rsidP="008634C8">
      <w:pPr>
        <w:pStyle w:val="a3"/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Cs/>
          <w:sz w:val="24"/>
          <w:szCs w:val="24"/>
        </w:rPr>
      </w:pPr>
    </w:p>
    <w:p w:rsidR="00A63D59" w:rsidRPr="00C87F29" w:rsidRDefault="008634C8" w:rsidP="008634C8">
      <w:pPr>
        <w:pStyle w:val="a3"/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/>
          <w:bCs/>
          <w:sz w:val="24"/>
          <w:szCs w:val="24"/>
        </w:rPr>
      </w:pPr>
      <w:r w:rsidRPr="00C87F29">
        <w:rPr>
          <w:b/>
          <w:bCs/>
          <w:sz w:val="24"/>
          <w:szCs w:val="24"/>
        </w:rPr>
        <w:t xml:space="preserve">10. </w:t>
      </w:r>
      <w:r w:rsidR="00A63D59" w:rsidRPr="00C87F29">
        <w:rPr>
          <w:b/>
          <w:bCs/>
          <w:sz w:val="24"/>
          <w:szCs w:val="24"/>
        </w:rPr>
        <w:t>Прочие условия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10.1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Изменения и дополнения настоящего договора могут производиться только в письменной форме по согласованию сторон.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10.2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10.3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A63D59" w:rsidRPr="00C87F29" w:rsidRDefault="00A63D59" w:rsidP="00A63D59">
      <w:pPr>
        <w:pStyle w:val="a9"/>
        <w:spacing w:after="0"/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10.4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A63D59" w:rsidRPr="00C87F29" w:rsidRDefault="00A63D59" w:rsidP="008F1525">
      <w:pPr>
        <w:ind w:firstLine="284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Если эти обстоятельства будут продолжаться более 90 дней, то З</w:t>
      </w:r>
      <w:r w:rsidR="008F1525" w:rsidRPr="00C87F29">
        <w:rPr>
          <w:sz w:val="23"/>
          <w:szCs w:val="23"/>
        </w:rPr>
        <w:t>аказчик</w:t>
      </w:r>
      <w:r w:rsidRPr="00C87F29">
        <w:rPr>
          <w:sz w:val="23"/>
          <w:szCs w:val="23"/>
        </w:rPr>
        <w:t xml:space="preserve"> и </w:t>
      </w:r>
      <w:r w:rsidR="00684F1D" w:rsidRPr="00C87F29">
        <w:rPr>
          <w:sz w:val="23"/>
          <w:szCs w:val="23"/>
        </w:rPr>
        <w:t>П</w:t>
      </w:r>
      <w:r w:rsidR="008F1525" w:rsidRPr="00C87F29">
        <w:rPr>
          <w:sz w:val="23"/>
          <w:szCs w:val="23"/>
        </w:rPr>
        <w:t>одрядчик</w:t>
      </w:r>
      <w:r w:rsidRPr="00C87F29">
        <w:rPr>
          <w:sz w:val="23"/>
          <w:szCs w:val="23"/>
        </w:rPr>
        <w:t xml:space="preserve"> имеют право отказаться от дальнейшего исполнения обязательств по Договору.</w:t>
      </w:r>
    </w:p>
    <w:p w:rsidR="00A63D59" w:rsidRPr="00C87F29" w:rsidRDefault="00A63D59" w:rsidP="00A63D59">
      <w:pPr>
        <w:ind w:right="125"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10.5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A63D59" w:rsidRPr="00C87F29" w:rsidRDefault="00A63D59" w:rsidP="00A63D59">
      <w:pPr>
        <w:ind w:right="125" w:firstLine="708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A63D59" w:rsidRPr="00C87F29" w:rsidRDefault="00A63D59" w:rsidP="00A63D59">
      <w:pPr>
        <w:ind w:right="125" w:firstLine="720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A63D59" w:rsidRPr="00C87F29" w:rsidRDefault="00A63D59" w:rsidP="00A63D59">
      <w:pPr>
        <w:ind w:right="125" w:firstLine="720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A63D59" w:rsidRPr="00C87F29" w:rsidRDefault="00BD705E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10.6. </w:t>
      </w:r>
      <w:r w:rsidR="00A63D59" w:rsidRPr="00C87F29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A63D59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</w:t>
      </w:r>
      <w:r w:rsidR="00BD705E" w:rsidRPr="00C87F29">
        <w:rPr>
          <w:sz w:val="23"/>
          <w:szCs w:val="23"/>
        </w:rPr>
        <w:t>7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BD705E" w:rsidRPr="00C87F29" w:rsidRDefault="00A63D59" w:rsidP="00A63D59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</w:t>
      </w:r>
      <w:r w:rsidR="00BD705E" w:rsidRPr="00C87F29">
        <w:rPr>
          <w:sz w:val="23"/>
          <w:szCs w:val="23"/>
        </w:rPr>
        <w:t>8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DF4AD7" w:rsidRPr="00C87F29">
        <w:rPr>
          <w:sz w:val="23"/>
          <w:szCs w:val="23"/>
        </w:rPr>
        <w:t>В</w:t>
      </w:r>
      <w:r w:rsidR="00BD705E" w:rsidRPr="00C87F29">
        <w:rPr>
          <w:sz w:val="23"/>
          <w:szCs w:val="23"/>
        </w:rPr>
        <w:t>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BD705E" w:rsidRPr="00C87F29" w:rsidRDefault="00A63D59" w:rsidP="006E63CE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>10.</w:t>
      </w:r>
      <w:r w:rsidR="00BD705E" w:rsidRPr="00C87F29">
        <w:rPr>
          <w:sz w:val="23"/>
          <w:szCs w:val="23"/>
        </w:rPr>
        <w:t>9</w:t>
      </w:r>
      <w:r w:rsidR="008634C8" w:rsidRPr="00C87F29">
        <w:rPr>
          <w:sz w:val="23"/>
          <w:szCs w:val="23"/>
        </w:rPr>
        <w:t>.</w:t>
      </w:r>
      <w:r w:rsidRPr="00C87F29">
        <w:rPr>
          <w:sz w:val="23"/>
          <w:szCs w:val="23"/>
        </w:rPr>
        <w:t xml:space="preserve"> </w:t>
      </w:r>
      <w:r w:rsidR="00E7649F" w:rsidRPr="00C87F29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возлагается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 а их юридические последствия – возникшими при условии доставки по предыдущему доведённому до отправителя адресу получателя.</w:t>
      </w:r>
    </w:p>
    <w:p w:rsidR="006E63CE" w:rsidRPr="00C87F29" w:rsidRDefault="00BD705E" w:rsidP="006E63CE">
      <w:pPr>
        <w:pStyle w:val="a3"/>
        <w:tabs>
          <w:tab w:val="clear" w:pos="4677"/>
          <w:tab w:val="clear" w:pos="9355"/>
        </w:tabs>
        <w:ind w:firstLine="567"/>
        <w:jc w:val="both"/>
        <w:rPr>
          <w:sz w:val="23"/>
          <w:szCs w:val="23"/>
        </w:rPr>
      </w:pPr>
      <w:r w:rsidRPr="00C87F29">
        <w:rPr>
          <w:sz w:val="23"/>
          <w:szCs w:val="23"/>
        </w:rPr>
        <w:t xml:space="preserve">10.10.  </w:t>
      </w:r>
      <w:r w:rsidR="00A63D59" w:rsidRPr="00C87F29">
        <w:rPr>
          <w:sz w:val="23"/>
          <w:szCs w:val="23"/>
        </w:rPr>
        <w:t>Настоящий Договор вступает в силу с момента его подписания сторонами и действует до исполнения сторонами своих обязательств, а в части взаиморасч</w:t>
      </w:r>
      <w:r w:rsidRPr="00C87F29">
        <w:rPr>
          <w:sz w:val="23"/>
          <w:szCs w:val="23"/>
        </w:rPr>
        <w:t>ё</w:t>
      </w:r>
      <w:r w:rsidR="00A63D59" w:rsidRPr="00C87F29">
        <w:rPr>
          <w:sz w:val="23"/>
          <w:szCs w:val="23"/>
        </w:rPr>
        <w:t>тов - до полного завершения.</w:t>
      </w:r>
    </w:p>
    <w:p w:rsidR="001B0E29" w:rsidRPr="00C87F29" w:rsidRDefault="001B0E29" w:rsidP="00E7649F">
      <w:pPr>
        <w:pStyle w:val="a3"/>
        <w:tabs>
          <w:tab w:val="clear" w:pos="4677"/>
          <w:tab w:val="clear" w:pos="9355"/>
        </w:tabs>
        <w:rPr>
          <w:b/>
          <w:sz w:val="23"/>
          <w:szCs w:val="23"/>
        </w:rPr>
      </w:pPr>
    </w:p>
    <w:p w:rsidR="00A63D59" w:rsidRPr="00C87F29" w:rsidRDefault="008634C8" w:rsidP="00E7649F">
      <w:pPr>
        <w:pStyle w:val="a3"/>
        <w:tabs>
          <w:tab w:val="clear" w:pos="4677"/>
          <w:tab w:val="clear" w:pos="9355"/>
        </w:tabs>
        <w:rPr>
          <w:b/>
          <w:sz w:val="23"/>
          <w:szCs w:val="23"/>
        </w:rPr>
      </w:pPr>
      <w:r w:rsidRPr="00C87F29">
        <w:rPr>
          <w:b/>
          <w:sz w:val="23"/>
          <w:szCs w:val="23"/>
        </w:rPr>
        <w:t>Приложения</w:t>
      </w:r>
    </w:p>
    <w:sdt>
      <w:sdtPr>
        <w:id w:val="27542696"/>
        <w:placeholder>
          <w:docPart w:val="DefaultPlaceholder_1082065158"/>
        </w:placeholder>
      </w:sdtPr>
      <w:sdtEndPr>
        <w:rPr>
          <w:sz w:val="23"/>
          <w:szCs w:val="23"/>
        </w:rPr>
      </w:sdtEndPr>
      <w:sdtContent>
        <w:p w:rsidR="001B0E29" w:rsidRPr="001B0E29" w:rsidRDefault="001B0E29" w:rsidP="001B0E29">
          <w:pPr>
            <w:pStyle w:val="af1"/>
            <w:numPr>
              <w:ilvl w:val="0"/>
              <w:numId w:val="12"/>
            </w:numPr>
            <w:jc w:val="both"/>
            <w:rPr>
              <w:sz w:val="23"/>
              <w:szCs w:val="23"/>
            </w:rPr>
          </w:pPr>
          <w:r w:rsidRPr="001B0E29">
            <w:rPr>
              <w:sz w:val="23"/>
              <w:szCs w:val="23"/>
            </w:rPr>
            <w:t>Объёмы и виды выполняемых работ по шеф-монтажу и ПНР промышленного хроматографа поз.</w:t>
          </w:r>
          <w:r w:rsidRPr="001B0E29">
            <w:rPr>
              <w:sz w:val="23"/>
              <w:szCs w:val="23"/>
              <w:lang w:val="en-US"/>
            </w:rPr>
            <w:t>QRA</w:t>
          </w:r>
          <w:r w:rsidRPr="001B0E29">
            <w:rPr>
              <w:sz w:val="23"/>
              <w:szCs w:val="23"/>
            </w:rPr>
            <w:t>4512 установки УПС</w:t>
          </w:r>
          <w:r>
            <w:rPr>
              <w:sz w:val="23"/>
              <w:szCs w:val="23"/>
            </w:rPr>
            <w:t>.</w:t>
          </w:r>
        </w:p>
        <w:p w:rsidR="00A63D59" w:rsidRDefault="00E7649F" w:rsidP="001B0E29">
          <w:pPr>
            <w:pStyle w:val="a3"/>
            <w:numPr>
              <w:ilvl w:val="0"/>
              <w:numId w:val="12"/>
            </w:numPr>
            <w:tabs>
              <w:tab w:val="clear" w:pos="4677"/>
              <w:tab w:val="clear" w:pos="9355"/>
              <w:tab w:val="left" w:pos="0"/>
            </w:tabs>
            <w:rPr>
              <w:sz w:val="23"/>
              <w:szCs w:val="23"/>
            </w:rPr>
          </w:pPr>
          <w:r w:rsidRPr="00C87F29">
            <w:rPr>
              <w:sz w:val="23"/>
              <w:szCs w:val="23"/>
            </w:rPr>
            <w:t>Календарный план выполнения работ.</w:t>
          </w:r>
        </w:p>
        <w:p w:rsidR="00053030" w:rsidRPr="00C87F29" w:rsidRDefault="00053030" w:rsidP="001B0E29">
          <w:pPr>
            <w:pStyle w:val="a3"/>
            <w:numPr>
              <w:ilvl w:val="0"/>
              <w:numId w:val="12"/>
            </w:numPr>
            <w:tabs>
              <w:tab w:val="clear" w:pos="4677"/>
              <w:tab w:val="clear" w:pos="9355"/>
              <w:tab w:val="left" w:pos="0"/>
            </w:tabs>
            <w:rPr>
              <w:sz w:val="23"/>
              <w:szCs w:val="23"/>
            </w:rPr>
          </w:pPr>
          <w:r>
            <w:rPr>
              <w:sz w:val="23"/>
              <w:szCs w:val="23"/>
            </w:rPr>
            <w:t>Шкала штрафных санкций</w:t>
          </w:r>
        </w:p>
        <w:p w:rsidR="00A63D59" w:rsidRPr="00C87F29" w:rsidRDefault="003B450D" w:rsidP="00E7649F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</w:rPr>
          </w:pPr>
        </w:p>
      </w:sdtContent>
    </w:sdt>
    <w:p w:rsidR="00C87F29" w:rsidRDefault="00C87F29" w:rsidP="00DF4AD7">
      <w:pPr>
        <w:pStyle w:val="a3"/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/>
          <w:sz w:val="23"/>
          <w:szCs w:val="23"/>
        </w:rPr>
      </w:pPr>
    </w:p>
    <w:p w:rsidR="00A63D59" w:rsidRPr="00C87F29" w:rsidRDefault="001474A8" w:rsidP="00DF4AD7">
      <w:pPr>
        <w:pStyle w:val="a3"/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sz w:val="23"/>
          <w:szCs w:val="23"/>
        </w:rPr>
      </w:pPr>
      <w:r w:rsidRPr="00C87F29">
        <w:rPr>
          <w:b/>
          <w:sz w:val="23"/>
          <w:szCs w:val="23"/>
        </w:rPr>
        <w:t>1</w:t>
      </w:r>
      <w:r w:rsidR="00E7649F" w:rsidRPr="00C87F29">
        <w:rPr>
          <w:b/>
          <w:sz w:val="23"/>
          <w:szCs w:val="23"/>
        </w:rPr>
        <w:t>1</w:t>
      </w:r>
      <w:r w:rsidRPr="00C87F29">
        <w:rPr>
          <w:b/>
          <w:sz w:val="23"/>
          <w:szCs w:val="23"/>
        </w:rPr>
        <w:t xml:space="preserve">. </w:t>
      </w:r>
      <w:r w:rsidR="00C63FE8" w:rsidRPr="00C87F29">
        <w:rPr>
          <w:b/>
          <w:sz w:val="23"/>
          <w:szCs w:val="23"/>
        </w:rPr>
        <w:t>Адреса и реквизиты сторон</w:t>
      </w:r>
    </w:p>
    <w:p w:rsidR="00A63D59" w:rsidRPr="00C87F29" w:rsidRDefault="00A63D59" w:rsidP="0004772C">
      <w:pPr>
        <w:rPr>
          <w:b/>
          <w:sz w:val="23"/>
          <w:szCs w:val="23"/>
        </w:rPr>
      </w:pPr>
      <w:r w:rsidRPr="00C87F29">
        <w:rPr>
          <w:b/>
          <w:sz w:val="23"/>
          <w:szCs w:val="23"/>
        </w:rPr>
        <w:t>З</w:t>
      </w:r>
      <w:r w:rsidR="00E7649F" w:rsidRPr="00C87F29">
        <w:rPr>
          <w:b/>
          <w:sz w:val="23"/>
          <w:szCs w:val="23"/>
        </w:rPr>
        <w:t>аказчик</w:t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Pr="00C87F29">
        <w:rPr>
          <w:b/>
          <w:sz w:val="23"/>
          <w:szCs w:val="23"/>
        </w:rPr>
        <w:tab/>
      </w:r>
      <w:r w:rsidR="00684F1D" w:rsidRPr="00C87F29">
        <w:rPr>
          <w:b/>
          <w:sz w:val="23"/>
          <w:szCs w:val="23"/>
        </w:rPr>
        <w:t>П</w:t>
      </w:r>
      <w:r w:rsidR="00E7649F" w:rsidRPr="00C87F29">
        <w:rPr>
          <w:b/>
          <w:sz w:val="23"/>
          <w:szCs w:val="23"/>
        </w:rPr>
        <w:t>одрядчик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"/>
        <w:gridCol w:w="4571"/>
        <w:gridCol w:w="286"/>
        <w:gridCol w:w="143"/>
        <w:gridCol w:w="4536"/>
        <w:gridCol w:w="150"/>
      </w:tblGrid>
      <w:tr w:rsidR="00C87F29" w:rsidRPr="00C87F29" w:rsidTr="00DF4AD7">
        <w:trPr>
          <w:gridAfter w:val="1"/>
          <w:wAfter w:w="150" w:type="dxa"/>
          <w:trHeight w:val="4603"/>
        </w:trPr>
        <w:tc>
          <w:tcPr>
            <w:tcW w:w="4680" w:type="dxa"/>
            <w:gridSpan w:val="2"/>
            <w:shd w:val="clear" w:color="auto" w:fill="auto"/>
          </w:tcPr>
          <w:p w:rsidR="00E7649F" w:rsidRPr="00C87F29" w:rsidRDefault="00A5312C" w:rsidP="00DF4AD7">
            <w:pPr>
              <w:rPr>
                <w:b/>
                <w:sz w:val="23"/>
                <w:szCs w:val="23"/>
              </w:rPr>
            </w:pPr>
            <w:r w:rsidRPr="00C87F29">
              <w:rPr>
                <w:b/>
                <w:sz w:val="23"/>
                <w:szCs w:val="23"/>
              </w:rPr>
              <w:t>ОАО «Славнефть-ЯНОС»</w:t>
            </w:r>
          </w:p>
          <w:p w:rsidR="00A5312C" w:rsidRPr="00C87F29" w:rsidRDefault="00A5312C" w:rsidP="00DF4AD7">
            <w:pPr>
              <w:rPr>
                <w:bCs/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 xml:space="preserve">Российская Федерация, </w:t>
            </w:r>
          </w:p>
          <w:p w:rsidR="00E7649F" w:rsidRPr="00C87F29" w:rsidRDefault="00E7649F" w:rsidP="00DF4AD7">
            <w:pPr>
              <w:rPr>
                <w:bCs/>
                <w:sz w:val="23"/>
                <w:szCs w:val="23"/>
              </w:rPr>
            </w:pPr>
            <w:r w:rsidRPr="00C87F29">
              <w:rPr>
                <w:bCs/>
                <w:sz w:val="23"/>
                <w:szCs w:val="23"/>
              </w:rPr>
              <w:t>1500</w:t>
            </w:r>
            <w:r w:rsidR="00C87F29" w:rsidRPr="00C87F29">
              <w:rPr>
                <w:bCs/>
                <w:sz w:val="23"/>
                <w:szCs w:val="23"/>
              </w:rPr>
              <w:t>23</w:t>
            </w:r>
            <w:r w:rsidRPr="00C87F29">
              <w:rPr>
                <w:sz w:val="23"/>
                <w:szCs w:val="23"/>
              </w:rPr>
              <w:t>,</w:t>
            </w:r>
            <w:r w:rsidRPr="00C87F29">
              <w:rPr>
                <w:bCs/>
                <w:sz w:val="23"/>
                <w:szCs w:val="23"/>
              </w:rPr>
              <w:t xml:space="preserve"> </w:t>
            </w:r>
            <w:r w:rsidR="00A5312C" w:rsidRPr="00C87F29">
              <w:rPr>
                <w:bCs/>
                <w:sz w:val="23"/>
                <w:szCs w:val="23"/>
              </w:rPr>
              <w:t xml:space="preserve">г. Ярославль, </w:t>
            </w:r>
          </w:p>
          <w:p w:rsidR="00A5312C" w:rsidRPr="00C87F29" w:rsidRDefault="00160C96" w:rsidP="00DF4AD7">
            <w:pPr>
              <w:rPr>
                <w:bCs/>
                <w:sz w:val="23"/>
                <w:szCs w:val="23"/>
              </w:rPr>
            </w:pPr>
            <w:r w:rsidRPr="00C87F29">
              <w:rPr>
                <w:bCs/>
                <w:sz w:val="23"/>
                <w:szCs w:val="23"/>
              </w:rPr>
              <w:t>Московский пр-т, д.130</w:t>
            </w: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 xml:space="preserve">ИНН 7601001107 </w:t>
            </w:r>
            <w:r w:rsidRPr="00C87F29">
              <w:rPr>
                <w:b/>
                <w:sz w:val="23"/>
                <w:szCs w:val="23"/>
              </w:rPr>
              <w:t xml:space="preserve"> </w:t>
            </w:r>
            <w:r w:rsidRPr="00C87F29">
              <w:rPr>
                <w:sz w:val="23"/>
                <w:szCs w:val="23"/>
              </w:rPr>
              <w:t>КПП 997150001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Р/с  40 702 810 200 004 268 190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К/с  30 101 810 900 000 000 204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БИК  044525204,   ОКПО 00149765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ОКОНХ 11220</w:t>
            </w:r>
            <w:bookmarkStart w:id="2" w:name="_GoBack"/>
            <w:bookmarkEnd w:id="2"/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ОАО АКБ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«ЕВРОФИНАНС МОСНАРБАНК»</w:t>
            </w:r>
          </w:p>
          <w:p w:rsidR="00DF4AD7" w:rsidRPr="00C87F29" w:rsidRDefault="00DF4AD7" w:rsidP="00DF4AD7">
            <w:pPr>
              <w:rPr>
                <w:sz w:val="23"/>
                <w:szCs w:val="23"/>
              </w:rPr>
            </w:pPr>
            <w:r w:rsidRPr="00C87F29">
              <w:rPr>
                <w:sz w:val="23"/>
                <w:szCs w:val="23"/>
              </w:rPr>
              <w:t>г. Москва</w:t>
            </w: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  <w:r w:rsidRPr="00C87F29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:rsidR="00DF4AD7" w:rsidRPr="00C87F29" w:rsidRDefault="00DF4AD7" w:rsidP="00DF4AD7">
            <w:pPr>
              <w:rPr>
                <w:b/>
                <w:sz w:val="23"/>
                <w:szCs w:val="23"/>
              </w:rPr>
            </w:pPr>
            <w:r w:rsidRPr="00C87F29">
              <w:rPr>
                <w:b/>
                <w:sz w:val="23"/>
                <w:szCs w:val="23"/>
              </w:rPr>
              <w:t>ОАО «Славнефть-ЯНОС»</w:t>
            </w:r>
          </w:p>
          <w:p w:rsidR="00DF4AD7" w:rsidRDefault="00DF4AD7" w:rsidP="00DF4AD7">
            <w:pPr>
              <w:rPr>
                <w:b/>
                <w:sz w:val="23"/>
                <w:szCs w:val="23"/>
              </w:rPr>
            </w:pPr>
          </w:p>
          <w:p w:rsidR="00C87F29" w:rsidRPr="00C87F29" w:rsidRDefault="00C87F29" w:rsidP="00DF4AD7">
            <w:pPr>
              <w:rPr>
                <w:b/>
                <w:sz w:val="23"/>
                <w:szCs w:val="23"/>
              </w:rPr>
            </w:pPr>
          </w:p>
          <w:p w:rsidR="00DF4AD7" w:rsidRPr="00C87F29" w:rsidRDefault="003B450D" w:rsidP="00DF4AD7">
            <w:pPr>
              <w:rPr>
                <w:b/>
                <w:sz w:val="23"/>
                <w:szCs w:val="23"/>
              </w:rPr>
            </w:pPr>
            <w:sdt>
              <w:sdtPr>
                <w:rPr>
                  <w:b/>
                  <w:sz w:val="23"/>
                  <w:szCs w:val="23"/>
                </w:rPr>
                <w:id w:val="1379973154"/>
                <w:placeholder>
                  <w:docPart w:val="35BBF4576BE042828F21CDF760933DB5"/>
                </w:placeholder>
              </w:sdtPr>
              <w:sdtContent>
                <w:r w:rsidR="00DF4AD7" w:rsidRPr="00C87F29">
                  <w:rPr>
                    <w:b/>
                    <w:sz w:val="23"/>
                    <w:szCs w:val="23"/>
                  </w:rPr>
                  <w:t>________________А.А. Никитин</w:t>
                </w:r>
              </w:sdtContent>
            </w:sdt>
          </w:p>
        </w:tc>
        <w:tc>
          <w:tcPr>
            <w:tcW w:w="286" w:type="dxa"/>
            <w:shd w:val="clear" w:color="auto" w:fill="auto"/>
          </w:tcPr>
          <w:p w:rsidR="00A5312C" w:rsidRPr="00C87F29" w:rsidRDefault="00A5312C" w:rsidP="0004772C">
            <w:pPr>
              <w:rPr>
                <w:b/>
                <w:sz w:val="23"/>
                <w:szCs w:val="23"/>
              </w:rPr>
            </w:pPr>
          </w:p>
        </w:tc>
        <w:sdt>
          <w:sdtPr>
            <w:rPr>
              <w:b/>
              <w:sz w:val="23"/>
              <w:szCs w:val="23"/>
            </w:rPr>
            <w:id w:val="-1384554936"/>
            <w:placeholder>
              <w:docPart w:val="DefaultPlaceholder_1082065158"/>
            </w:placeholder>
          </w:sdtPr>
          <w:sdtContent>
            <w:tc>
              <w:tcPr>
                <w:tcW w:w="4679" w:type="dxa"/>
                <w:gridSpan w:val="2"/>
                <w:shd w:val="clear" w:color="auto" w:fill="auto"/>
              </w:tcPr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C87F29" w:rsidRDefault="0004772C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DF4AD7" w:rsidRDefault="00DF4AD7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C87F29" w:rsidRPr="00C87F29" w:rsidRDefault="00C87F29" w:rsidP="0004772C">
                <w:pPr>
                  <w:rPr>
                    <w:b/>
                    <w:sz w:val="23"/>
                    <w:szCs w:val="23"/>
                  </w:rPr>
                </w:pPr>
              </w:p>
              <w:p w:rsidR="00A5312C" w:rsidRPr="00C87F29" w:rsidRDefault="00DF4AD7" w:rsidP="00DF4AD7">
                <w:pPr>
                  <w:rPr>
                    <w:b/>
                    <w:sz w:val="23"/>
                    <w:szCs w:val="23"/>
                  </w:rPr>
                </w:pPr>
                <w:r w:rsidRPr="00C87F29">
                  <w:rPr>
                    <w:sz w:val="23"/>
                    <w:szCs w:val="23"/>
                  </w:rPr>
                  <w:t>_______________// __________________</w:t>
                </w:r>
              </w:p>
            </w:tc>
          </w:sdtContent>
        </w:sdt>
      </w:tr>
      <w:tr w:rsidR="00A63D59" w:rsidRPr="00C87F29" w:rsidTr="00DF4AD7">
        <w:tblPrEx>
          <w:tblLook w:val="0000" w:firstRow="0" w:lastRow="0" w:firstColumn="0" w:lastColumn="0" w:noHBand="0" w:noVBand="0"/>
        </w:tblPrEx>
        <w:trPr>
          <w:gridBefore w:val="1"/>
          <w:wBefore w:w="109" w:type="dxa"/>
          <w:trHeight w:val="174"/>
        </w:trPr>
        <w:tc>
          <w:tcPr>
            <w:tcW w:w="5000" w:type="dxa"/>
            <w:gridSpan w:val="3"/>
          </w:tcPr>
          <w:p w:rsidR="00A63D59" w:rsidRPr="00C87F29" w:rsidRDefault="00A63D59" w:rsidP="00DF4AD7">
            <w:pPr>
              <w:rPr>
                <w:sz w:val="23"/>
                <w:szCs w:val="23"/>
              </w:rPr>
            </w:pPr>
          </w:p>
        </w:tc>
        <w:tc>
          <w:tcPr>
            <w:tcW w:w="4686" w:type="dxa"/>
            <w:gridSpan w:val="2"/>
          </w:tcPr>
          <w:p w:rsidR="00A63D59" w:rsidRPr="00C87F29" w:rsidRDefault="00A63D59" w:rsidP="0004772C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2538AF" w:rsidRDefault="002538AF" w:rsidP="00DF4AD7">
      <w:pPr>
        <w:rPr>
          <w:sz w:val="23"/>
          <w:szCs w:val="23"/>
        </w:rPr>
      </w:pPr>
    </w:p>
    <w:p w:rsidR="00D619A8" w:rsidRDefault="00D619A8" w:rsidP="00DF4AD7">
      <w:pPr>
        <w:rPr>
          <w:sz w:val="23"/>
          <w:szCs w:val="23"/>
        </w:rPr>
      </w:pPr>
    </w:p>
    <w:p w:rsidR="00D619A8" w:rsidRDefault="00D619A8" w:rsidP="00DF4AD7">
      <w:pPr>
        <w:rPr>
          <w:sz w:val="23"/>
          <w:szCs w:val="23"/>
        </w:rPr>
      </w:pPr>
    </w:p>
    <w:p w:rsidR="00144709" w:rsidRDefault="00144709" w:rsidP="00D619A8">
      <w:pPr>
        <w:shd w:val="clear" w:color="auto" w:fill="FFFFFF"/>
        <w:ind w:left="7277"/>
        <w:jc w:val="right"/>
        <w:rPr>
          <w:b/>
          <w:bCs/>
          <w:i/>
          <w:color w:val="000000"/>
          <w:spacing w:val="-16"/>
        </w:rPr>
      </w:pPr>
    </w:p>
    <w:p w:rsidR="00D619A8" w:rsidRPr="00AC7E98" w:rsidRDefault="00D619A8" w:rsidP="00D619A8">
      <w:pPr>
        <w:shd w:val="clear" w:color="auto" w:fill="FFFFFF"/>
        <w:ind w:left="7277"/>
        <w:jc w:val="right"/>
        <w:rPr>
          <w:i/>
        </w:rPr>
      </w:pPr>
      <w:r w:rsidRPr="00AC7E98">
        <w:rPr>
          <w:b/>
          <w:bCs/>
          <w:i/>
          <w:color w:val="000000"/>
          <w:spacing w:val="-16"/>
        </w:rPr>
        <w:t xml:space="preserve">Приложение </w:t>
      </w:r>
      <w:r w:rsidR="001B0E29">
        <w:rPr>
          <w:b/>
          <w:bCs/>
          <w:i/>
          <w:color w:val="000000"/>
          <w:spacing w:val="-16"/>
        </w:rPr>
        <w:t xml:space="preserve"> </w:t>
      </w:r>
      <w:r w:rsidRPr="00AC7E98">
        <w:rPr>
          <w:b/>
          <w:bCs/>
          <w:i/>
          <w:color w:val="000000"/>
          <w:spacing w:val="-16"/>
        </w:rPr>
        <w:t>№</w:t>
      </w:r>
      <w:r>
        <w:rPr>
          <w:b/>
          <w:bCs/>
          <w:i/>
          <w:color w:val="000000"/>
          <w:spacing w:val="-16"/>
        </w:rPr>
        <w:t xml:space="preserve"> </w:t>
      </w:r>
      <w:r w:rsidR="001B0E29">
        <w:rPr>
          <w:b/>
          <w:bCs/>
          <w:i/>
          <w:color w:val="000000"/>
          <w:spacing w:val="-16"/>
        </w:rPr>
        <w:t xml:space="preserve"> </w:t>
      </w:r>
      <w:r>
        <w:rPr>
          <w:b/>
          <w:bCs/>
          <w:i/>
          <w:color w:val="000000"/>
          <w:spacing w:val="-16"/>
        </w:rPr>
        <w:t>1</w:t>
      </w:r>
    </w:p>
    <w:p w:rsidR="00D619A8" w:rsidRPr="00AC7E98" w:rsidRDefault="00D619A8" w:rsidP="00D619A8">
      <w:pPr>
        <w:shd w:val="clear" w:color="auto" w:fill="FFFFFF"/>
        <w:ind w:left="3293"/>
        <w:jc w:val="right"/>
        <w:rPr>
          <w:b/>
          <w:bCs/>
          <w:i/>
          <w:color w:val="000000"/>
          <w:spacing w:val="-4"/>
        </w:rPr>
      </w:pPr>
      <w:r w:rsidRPr="00AC7E98">
        <w:rPr>
          <w:b/>
          <w:bCs/>
          <w:i/>
          <w:color w:val="000000"/>
          <w:spacing w:val="-4"/>
        </w:rPr>
        <w:t xml:space="preserve">к </w:t>
      </w:r>
      <w:r>
        <w:rPr>
          <w:b/>
          <w:bCs/>
          <w:i/>
          <w:color w:val="000000"/>
          <w:spacing w:val="-4"/>
        </w:rPr>
        <w:t>Д</w:t>
      </w:r>
      <w:r w:rsidRPr="00AC7E98">
        <w:rPr>
          <w:b/>
          <w:bCs/>
          <w:i/>
          <w:color w:val="000000"/>
          <w:spacing w:val="-4"/>
        </w:rPr>
        <w:t>о</w:t>
      </w:r>
      <w:r>
        <w:rPr>
          <w:b/>
          <w:bCs/>
          <w:i/>
          <w:color w:val="000000"/>
          <w:spacing w:val="-4"/>
        </w:rPr>
        <w:t>говору № ________________________</w:t>
      </w:r>
    </w:p>
    <w:p w:rsidR="00D619A8" w:rsidRPr="00AC7E98" w:rsidRDefault="00D619A8" w:rsidP="00D619A8">
      <w:pPr>
        <w:shd w:val="clear" w:color="auto" w:fill="FFFFFF"/>
        <w:ind w:left="5417" w:firstLine="247"/>
        <w:jc w:val="center"/>
        <w:rPr>
          <w:b/>
          <w:i/>
          <w:color w:val="000000"/>
          <w:spacing w:val="-4"/>
        </w:rPr>
      </w:pPr>
      <w:r>
        <w:rPr>
          <w:b/>
          <w:bCs/>
          <w:i/>
          <w:color w:val="000000"/>
          <w:spacing w:val="-4"/>
        </w:rPr>
        <w:t xml:space="preserve">          </w:t>
      </w:r>
      <w:r w:rsidRPr="00AC7E98">
        <w:rPr>
          <w:b/>
          <w:bCs/>
          <w:i/>
          <w:color w:val="000000"/>
          <w:spacing w:val="-4"/>
        </w:rPr>
        <w:t>от</w:t>
      </w:r>
      <w:r>
        <w:rPr>
          <w:b/>
          <w:bCs/>
          <w:i/>
          <w:color w:val="000000"/>
          <w:spacing w:val="-4"/>
        </w:rPr>
        <w:t xml:space="preserve"> </w:t>
      </w:r>
      <w:r w:rsidRPr="00AC7E98">
        <w:rPr>
          <w:b/>
          <w:bCs/>
          <w:i/>
          <w:color w:val="000000"/>
          <w:spacing w:val="-4"/>
        </w:rPr>
        <w:t xml:space="preserve"> «</w:t>
      </w:r>
      <w:r>
        <w:rPr>
          <w:b/>
          <w:bCs/>
          <w:i/>
          <w:color w:val="000000"/>
          <w:spacing w:val="-4"/>
        </w:rPr>
        <w:t>____</w:t>
      </w:r>
      <w:r w:rsidRPr="00AC7E98">
        <w:rPr>
          <w:b/>
          <w:bCs/>
          <w:i/>
          <w:color w:val="000000"/>
          <w:spacing w:val="-4"/>
        </w:rPr>
        <w:t xml:space="preserve"> »</w:t>
      </w:r>
      <w:r w:rsidRPr="00172A63">
        <w:rPr>
          <w:b/>
          <w:bCs/>
          <w:i/>
          <w:color w:val="000000"/>
          <w:spacing w:val="-4"/>
        </w:rPr>
        <w:t>_</w:t>
      </w:r>
      <w:r>
        <w:rPr>
          <w:b/>
          <w:bCs/>
          <w:i/>
          <w:color w:val="000000"/>
          <w:spacing w:val="-4"/>
        </w:rPr>
        <w:t>________</w:t>
      </w:r>
      <w:r w:rsidRPr="00172A63">
        <w:rPr>
          <w:b/>
          <w:bCs/>
          <w:i/>
          <w:color w:val="000000"/>
          <w:spacing w:val="-4"/>
        </w:rPr>
        <w:t>________</w:t>
      </w:r>
      <w:r w:rsidRPr="00AC7E98">
        <w:rPr>
          <w:b/>
          <w:bCs/>
          <w:i/>
          <w:color w:val="000000"/>
          <w:spacing w:val="-4"/>
        </w:rPr>
        <w:t xml:space="preserve"> </w:t>
      </w:r>
      <w:r>
        <w:rPr>
          <w:b/>
          <w:i/>
          <w:color w:val="000000"/>
          <w:spacing w:val="-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i/>
            <w:color w:val="000000"/>
            <w:spacing w:val="-4"/>
          </w:rPr>
          <w:t>2016</w:t>
        </w:r>
        <w:r w:rsidRPr="00AC7E98">
          <w:rPr>
            <w:b/>
            <w:i/>
            <w:color w:val="000000"/>
            <w:spacing w:val="-4"/>
          </w:rPr>
          <w:t xml:space="preserve"> г</w:t>
        </w:r>
      </w:smartTag>
      <w:r w:rsidRPr="00AC7E98">
        <w:rPr>
          <w:b/>
          <w:i/>
          <w:color w:val="000000"/>
          <w:spacing w:val="-4"/>
        </w:rPr>
        <w:t>.</w:t>
      </w:r>
    </w:p>
    <w:p w:rsidR="00D619A8" w:rsidRDefault="00D619A8" w:rsidP="00DF4AD7">
      <w:pPr>
        <w:rPr>
          <w:sz w:val="23"/>
          <w:szCs w:val="23"/>
        </w:rPr>
      </w:pPr>
    </w:p>
    <w:p w:rsidR="00D619A8" w:rsidRDefault="00D619A8" w:rsidP="00DF4AD7">
      <w:pPr>
        <w:rPr>
          <w:sz w:val="23"/>
          <w:szCs w:val="23"/>
        </w:rPr>
      </w:pPr>
    </w:p>
    <w:p w:rsidR="001B0E29" w:rsidRDefault="001B0E29" w:rsidP="00D619A8">
      <w:pPr>
        <w:jc w:val="center"/>
        <w:rPr>
          <w:b/>
          <w:sz w:val="23"/>
          <w:szCs w:val="23"/>
        </w:rPr>
      </w:pPr>
    </w:p>
    <w:p w:rsidR="00D619A8" w:rsidRDefault="00D619A8" w:rsidP="00D619A8">
      <w:pPr>
        <w:jc w:val="center"/>
        <w:rPr>
          <w:b/>
          <w:sz w:val="23"/>
          <w:szCs w:val="23"/>
        </w:rPr>
      </w:pPr>
      <w:r w:rsidRPr="00D619A8">
        <w:rPr>
          <w:b/>
          <w:sz w:val="23"/>
          <w:szCs w:val="23"/>
        </w:rPr>
        <w:t>Объёмы и виды выполняемых работ</w:t>
      </w:r>
      <w:r>
        <w:rPr>
          <w:b/>
          <w:sz w:val="23"/>
          <w:szCs w:val="23"/>
        </w:rPr>
        <w:t xml:space="preserve"> по шеф-монтажу и ПНР промышленного хроматографа поз.</w:t>
      </w:r>
      <w:r>
        <w:rPr>
          <w:b/>
          <w:sz w:val="23"/>
          <w:szCs w:val="23"/>
          <w:lang w:val="en-US"/>
        </w:rPr>
        <w:t>QRA</w:t>
      </w:r>
      <w:r w:rsidRPr="00D619A8">
        <w:rPr>
          <w:b/>
          <w:sz w:val="23"/>
          <w:szCs w:val="23"/>
        </w:rPr>
        <w:t xml:space="preserve">4512 </w:t>
      </w:r>
      <w:r>
        <w:rPr>
          <w:b/>
          <w:sz w:val="23"/>
          <w:szCs w:val="23"/>
        </w:rPr>
        <w:t>установки УПС</w:t>
      </w:r>
    </w:p>
    <w:p w:rsidR="00D619A8" w:rsidRDefault="00D619A8" w:rsidP="00D619A8">
      <w:pPr>
        <w:jc w:val="center"/>
        <w:rPr>
          <w:b/>
          <w:sz w:val="23"/>
          <w:szCs w:val="23"/>
        </w:rPr>
      </w:pPr>
    </w:p>
    <w:p w:rsidR="00D619A8" w:rsidRPr="00D619A8" w:rsidRDefault="00D619A8" w:rsidP="00D619A8">
      <w:pPr>
        <w:pStyle w:val="af1"/>
        <w:numPr>
          <w:ilvl w:val="0"/>
          <w:numId w:val="11"/>
        </w:numPr>
        <w:jc w:val="both"/>
        <w:rPr>
          <w:b/>
          <w:sz w:val="23"/>
          <w:szCs w:val="23"/>
        </w:rPr>
      </w:pPr>
      <w:r w:rsidRPr="00D619A8">
        <w:rPr>
          <w:b/>
          <w:sz w:val="23"/>
          <w:szCs w:val="23"/>
        </w:rPr>
        <w:t>Шеф-монтаж</w:t>
      </w:r>
    </w:p>
    <w:p w:rsidR="00D619A8" w:rsidRDefault="00D619A8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Распаковка и монтаж хроматографа в установленный по месту обогреваемый шкаф.</w:t>
      </w:r>
    </w:p>
    <w:p w:rsidR="00D619A8" w:rsidRDefault="00D619A8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Распаковка и монтаж по месту вторичной системы пробоподготовки.</w:t>
      </w:r>
    </w:p>
    <w:p w:rsidR="00D619A8" w:rsidRDefault="00D619A8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Монтаж пробоотборного зонда, пробоотборных линий.</w:t>
      </w:r>
    </w:p>
    <w:p w:rsidR="00D619A8" w:rsidRDefault="00D619A8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Подключение пневматических линий, линий вспомогательных газов.</w:t>
      </w:r>
    </w:p>
    <w:p w:rsidR="00D619A8" w:rsidRDefault="00D619A8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Подключение электропитания, сигнальных кабелей, проверка заземления и сопротивления изоляции.</w:t>
      </w:r>
    </w:p>
    <w:p w:rsidR="00D619A8" w:rsidRDefault="00D619A8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Опрессовка всех пневматических линий, устранение утечек.</w:t>
      </w:r>
    </w:p>
    <w:p w:rsidR="001B0E29" w:rsidRDefault="001B0E29" w:rsidP="001B0E29">
      <w:pPr>
        <w:pStyle w:val="af1"/>
        <w:ind w:left="1080"/>
        <w:jc w:val="both"/>
        <w:rPr>
          <w:sz w:val="23"/>
          <w:szCs w:val="23"/>
        </w:rPr>
      </w:pPr>
    </w:p>
    <w:p w:rsidR="00D619A8" w:rsidRPr="00D619A8" w:rsidRDefault="00D619A8" w:rsidP="00D619A8">
      <w:pPr>
        <w:pStyle w:val="af1"/>
        <w:numPr>
          <w:ilvl w:val="0"/>
          <w:numId w:val="11"/>
        </w:numPr>
        <w:jc w:val="both"/>
        <w:rPr>
          <w:b/>
          <w:sz w:val="23"/>
          <w:szCs w:val="23"/>
        </w:rPr>
      </w:pPr>
      <w:r w:rsidRPr="00D619A8">
        <w:rPr>
          <w:b/>
          <w:sz w:val="23"/>
          <w:szCs w:val="23"/>
        </w:rPr>
        <w:t>Пуско-наладочные работы (ПНР)</w:t>
      </w:r>
      <w:r>
        <w:rPr>
          <w:b/>
          <w:sz w:val="23"/>
          <w:szCs w:val="23"/>
        </w:rPr>
        <w:t xml:space="preserve">   </w:t>
      </w:r>
    </w:p>
    <w:p w:rsidR="00D619A8" w:rsidRPr="00D619A8" w:rsidRDefault="00D619A8" w:rsidP="00D619A8">
      <w:pPr>
        <w:pStyle w:val="af1"/>
        <w:numPr>
          <w:ilvl w:val="1"/>
          <w:numId w:val="11"/>
        </w:numPr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Проверка всех пневматических и электрических коммуникаций.</w:t>
      </w:r>
    </w:p>
    <w:p w:rsidR="00D619A8" w:rsidRPr="00D619A8" w:rsidRDefault="00D619A8" w:rsidP="00D619A8">
      <w:pPr>
        <w:pStyle w:val="af1"/>
        <w:numPr>
          <w:ilvl w:val="1"/>
          <w:numId w:val="11"/>
        </w:numPr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Подача питания и прогрев прибора.</w:t>
      </w:r>
    </w:p>
    <w:p w:rsidR="00D619A8" w:rsidRDefault="00D619A8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b/>
          <w:sz w:val="23"/>
          <w:szCs w:val="23"/>
        </w:rPr>
        <w:t xml:space="preserve"> </w:t>
      </w:r>
      <w:r w:rsidRPr="00D619A8">
        <w:rPr>
          <w:sz w:val="23"/>
          <w:szCs w:val="23"/>
        </w:rPr>
        <w:t xml:space="preserve">Проверка конфигурации, </w:t>
      </w:r>
      <w:r>
        <w:rPr>
          <w:sz w:val="23"/>
          <w:szCs w:val="23"/>
        </w:rPr>
        <w:t>рабочих расходов газов.</w:t>
      </w:r>
    </w:p>
    <w:p w:rsidR="00D619A8" w:rsidRDefault="001B0E29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D619A8">
        <w:rPr>
          <w:sz w:val="23"/>
          <w:szCs w:val="23"/>
        </w:rPr>
        <w:t>Подача ПГС(поверочной газовой смеси), проверка и (при необходимости) корректировка рабочего метода.</w:t>
      </w:r>
    </w:p>
    <w:p w:rsidR="00D619A8" w:rsidRDefault="001B0E29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D619A8">
        <w:rPr>
          <w:sz w:val="23"/>
          <w:szCs w:val="23"/>
        </w:rPr>
        <w:t>Калибровка и перевод прибора «на процесс»</w:t>
      </w:r>
    </w:p>
    <w:p w:rsidR="001B0E29" w:rsidRDefault="001B0E29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Проверка выходных сигналов.</w:t>
      </w:r>
    </w:p>
    <w:p w:rsidR="001B0E29" w:rsidRDefault="001B0E29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Передача текущих баз данных (резервных копий) конфигурации прибора. </w:t>
      </w:r>
    </w:p>
    <w:p w:rsidR="001B0E29" w:rsidRDefault="00954F90" w:rsidP="00D619A8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="001B0E29">
        <w:rPr>
          <w:sz w:val="23"/>
          <w:szCs w:val="23"/>
        </w:rPr>
        <w:t>Составление Актов выполненных работ.</w:t>
      </w:r>
    </w:p>
    <w:p w:rsidR="001B0E29" w:rsidRDefault="001B0E29" w:rsidP="001B0E29">
      <w:pPr>
        <w:pStyle w:val="af1"/>
        <w:ind w:left="1080"/>
        <w:jc w:val="both"/>
        <w:rPr>
          <w:sz w:val="23"/>
          <w:szCs w:val="23"/>
        </w:rPr>
      </w:pPr>
    </w:p>
    <w:p w:rsidR="001B0E29" w:rsidRPr="001B0E29" w:rsidRDefault="001B0E29" w:rsidP="001B0E29">
      <w:pPr>
        <w:pStyle w:val="af1"/>
        <w:numPr>
          <w:ilvl w:val="0"/>
          <w:numId w:val="11"/>
        </w:numPr>
        <w:jc w:val="both"/>
        <w:rPr>
          <w:b/>
          <w:sz w:val="23"/>
          <w:szCs w:val="23"/>
        </w:rPr>
      </w:pPr>
      <w:r w:rsidRPr="001B0E29">
        <w:rPr>
          <w:b/>
          <w:sz w:val="23"/>
          <w:szCs w:val="23"/>
        </w:rPr>
        <w:t>Обучение</w:t>
      </w:r>
    </w:p>
    <w:p w:rsidR="001B0E29" w:rsidRDefault="00715F1C" w:rsidP="001B0E29">
      <w:pPr>
        <w:pStyle w:val="af1"/>
        <w:numPr>
          <w:ilvl w:val="1"/>
          <w:numId w:val="11"/>
        </w:numPr>
        <w:jc w:val="both"/>
        <w:rPr>
          <w:sz w:val="23"/>
          <w:szCs w:val="23"/>
        </w:rPr>
      </w:pPr>
      <w:r w:rsidRPr="00715F1C">
        <w:rPr>
          <w:sz w:val="23"/>
          <w:szCs w:val="23"/>
        </w:rPr>
        <w:t xml:space="preserve"> </w:t>
      </w:r>
      <w:r w:rsidR="001B0E29">
        <w:rPr>
          <w:sz w:val="23"/>
          <w:szCs w:val="23"/>
        </w:rPr>
        <w:t>Обучение эксплуатирующего и обслуживающего персонала Заказчика.</w:t>
      </w: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715F1C" w:rsidRPr="00DD3F11" w:rsidRDefault="00715F1C" w:rsidP="00715F1C">
      <w:pPr>
        <w:ind w:left="180"/>
        <w:rPr>
          <w:u w:val="single"/>
        </w:rPr>
      </w:pPr>
      <w:r>
        <w:t>Заказчик</w:t>
      </w:r>
      <w:r w:rsidRPr="00DD3F11">
        <w:tab/>
      </w:r>
      <w:r w:rsidRPr="00DD3F11">
        <w:rPr>
          <w:u w:val="single"/>
        </w:rPr>
        <w:tab/>
      </w:r>
      <w:r w:rsidRPr="00DD3F11">
        <w:rPr>
          <w:u w:val="single"/>
        </w:rPr>
        <w:tab/>
      </w:r>
      <w:r w:rsidRPr="00DD3F11">
        <w:rPr>
          <w:u w:val="single"/>
        </w:rPr>
        <w:tab/>
      </w:r>
    </w:p>
    <w:p w:rsidR="00715F1C" w:rsidRPr="00DD3F11" w:rsidRDefault="00715F1C" w:rsidP="00715F1C">
      <w:pPr>
        <w:ind w:left="180"/>
        <w:rPr>
          <w:u w:val="single"/>
        </w:rPr>
      </w:pPr>
    </w:p>
    <w:p w:rsidR="00715F1C" w:rsidRPr="00DD3F11" w:rsidRDefault="00715F1C" w:rsidP="00715F1C">
      <w:pPr>
        <w:ind w:left="180"/>
        <w:rPr>
          <w:u w:val="single"/>
        </w:rPr>
      </w:pPr>
    </w:p>
    <w:p w:rsidR="00715F1C" w:rsidRPr="00DD3F11" w:rsidRDefault="00715F1C" w:rsidP="00715F1C">
      <w:pPr>
        <w:ind w:left="180"/>
        <w:rPr>
          <w:sz w:val="22"/>
          <w:szCs w:val="22"/>
        </w:rPr>
      </w:pPr>
      <w:r>
        <w:t>Подрядчик</w:t>
      </w:r>
      <w:r w:rsidRPr="00DD3F11">
        <w:tab/>
      </w:r>
      <w:r w:rsidRPr="00DD3F11">
        <w:rPr>
          <w:u w:val="single"/>
        </w:rPr>
        <w:tab/>
      </w:r>
      <w:r w:rsidRPr="00DD3F11">
        <w:rPr>
          <w:u w:val="single"/>
        </w:rPr>
        <w:tab/>
      </w:r>
      <w:r w:rsidRPr="00DD3F11">
        <w:rPr>
          <w:u w:val="single"/>
        </w:rPr>
        <w:tab/>
      </w: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9211F4" w:rsidRDefault="009211F4" w:rsidP="001B0E29">
      <w:pPr>
        <w:pStyle w:val="af1"/>
        <w:jc w:val="both"/>
        <w:rPr>
          <w:sz w:val="23"/>
          <w:szCs w:val="23"/>
        </w:rPr>
      </w:pPr>
    </w:p>
    <w:p w:rsidR="009211F4" w:rsidRDefault="009211F4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Pr="00AC7E98" w:rsidRDefault="001B0E29" w:rsidP="00C812C9">
      <w:pPr>
        <w:shd w:val="clear" w:color="auto" w:fill="FFFFFF"/>
        <w:ind w:left="7277"/>
        <w:jc w:val="right"/>
        <w:rPr>
          <w:i/>
        </w:rPr>
      </w:pPr>
      <w:r w:rsidRPr="00AC7E98">
        <w:rPr>
          <w:b/>
          <w:bCs/>
          <w:i/>
          <w:color w:val="000000"/>
          <w:spacing w:val="-16"/>
        </w:rPr>
        <w:t xml:space="preserve">Приложение </w:t>
      </w:r>
      <w:r>
        <w:rPr>
          <w:b/>
          <w:bCs/>
          <w:i/>
          <w:color w:val="000000"/>
          <w:spacing w:val="-16"/>
        </w:rPr>
        <w:t xml:space="preserve"> </w:t>
      </w:r>
      <w:r w:rsidRPr="00AC7E98">
        <w:rPr>
          <w:b/>
          <w:bCs/>
          <w:i/>
          <w:color w:val="000000"/>
          <w:spacing w:val="-16"/>
        </w:rPr>
        <w:t>№</w:t>
      </w:r>
      <w:r>
        <w:rPr>
          <w:b/>
          <w:bCs/>
          <w:i/>
          <w:color w:val="000000"/>
          <w:spacing w:val="-16"/>
        </w:rPr>
        <w:t xml:space="preserve">  2</w:t>
      </w:r>
    </w:p>
    <w:p w:rsidR="001B0E29" w:rsidRPr="00AC7E98" w:rsidRDefault="001B0E29" w:rsidP="00C812C9">
      <w:pPr>
        <w:shd w:val="clear" w:color="auto" w:fill="FFFFFF"/>
        <w:ind w:left="3293"/>
        <w:jc w:val="right"/>
        <w:rPr>
          <w:b/>
          <w:bCs/>
          <w:i/>
          <w:color w:val="000000"/>
          <w:spacing w:val="-4"/>
        </w:rPr>
      </w:pPr>
      <w:r w:rsidRPr="00AC7E98">
        <w:rPr>
          <w:b/>
          <w:bCs/>
          <w:i/>
          <w:color w:val="000000"/>
          <w:spacing w:val="-4"/>
        </w:rPr>
        <w:t xml:space="preserve">к </w:t>
      </w:r>
      <w:r>
        <w:rPr>
          <w:b/>
          <w:bCs/>
          <w:i/>
          <w:color w:val="000000"/>
          <w:spacing w:val="-4"/>
        </w:rPr>
        <w:t>Д</w:t>
      </w:r>
      <w:r w:rsidRPr="00AC7E98">
        <w:rPr>
          <w:b/>
          <w:bCs/>
          <w:i/>
          <w:color w:val="000000"/>
          <w:spacing w:val="-4"/>
        </w:rPr>
        <w:t>о</w:t>
      </w:r>
      <w:r>
        <w:rPr>
          <w:b/>
          <w:bCs/>
          <w:i/>
          <w:color w:val="000000"/>
          <w:spacing w:val="-4"/>
        </w:rPr>
        <w:t>говору № ________________________</w:t>
      </w:r>
    </w:p>
    <w:p w:rsidR="001B0E29" w:rsidRPr="00AC7E98" w:rsidRDefault="001B0E29" w:rsidP="00C812C9">
      <w:pPr>
        <w:shd w:val="clear" w:color="auto" w:fill="FFFFFF"/>
        <w:ind w:left="5417" w:firstLine="247"/>
        <w:jc w:val="right"/>
        <w:rPr>
          <w:b/>
          <w:i/>
          <w:color w:val="000000"/>
          <w:spacing w:val="-4"/>
        </w:rPr>
      </w:pPr>
      <w:r>
        <w:rPr>
          <w:b/>
          <w:bCs/>
          <w:i/>
          <w:color w:val="000000"/>
          <w:spacing w:val="-4"/>
        </w:rPr>
        <w:t xml:space="preserve">          </w:t>
      </w:r>
      <w:r w:rsidRPr="00AC7E98">
        <w:rPr>
          <w:b/>
          <w:bCs/>
          <w:i/>
          <w:color w:val="000000"/>
          <w:spacing w:val="-4"/>
        </w:rPr>
        <w:t>от</w:t>
      </w:r>
      <w:r>
        <w:rPr>
          <w:b/>
          <w:bCs/>
          <w:i/>
          <w:color w:val="000000"/>
          <w:spacing w:val="-4"/>
        </w:rPr>
        <w:t xml:space="preserve"> </w:t>
      </w:r>
      <w:r w:rsidRPr="00AC7E98">
        <w:rPr>
          <w:b/>
          <w:bCs/>
          <w:i/>
          <w:color w:val="000000"/>
          <w:spacing w:val="-4"/>
        </w:rPr>
        <w:t xml:space="preserve"> «</w:t>
      </w:r>
      <w:r>
        <w:rPr>
          <w:b/>
          <w:bCs/>
          <w:i/>
          <w:color w:val="000000"/>
          <w:spacing w:val="-4"/>
        </w:rPr>
        <w:t>____</w:t>
      </w:r>
      <w:r w:rsidRPr="00AC7E98">
        <w:rPr>
          <w:b/>
          <w:bCs/>
          <w:i/>
          <w:color w:val="000000"/>
          <w:spacing w:val="-4"/>
        </w:rPr>
        <w:t xml:space="preserve"> »</w:t>
      </w:r>
      <w:r w:rsidRPr="00172A63">
        <w:rPr>
          <w:b/>
          <w:bCs/>
          <w:i/>
          <w:color w:val="000000"/>
          <w:spacing w:val="-4"/>
        </w:rPr>
        <w:t>_</w:t>
      </w:r>
      <w:r>
        <w:rPr>
          <w:b/>
          <w:bCs/>
          <w:i/>
          <w:color w:val="000000"/>
          <w:spacing w:val="-4"/>
        </w:rPr>
        <w:t>________</w:t>
      </w:r>
      <w:r w:rsidRPr="00172A63">
        <w:rPr>
          <w:b/>
          <w:bCs/>
          <w:i/>
          <w:color w:val="000000"/>
          <w:spacing w:val="-4"/>
        </w:rPr>
        <w:t>________</w:t>
      </w:r>
      <w:r w:rsidRPr="00AC7E98">
        <w:rPr>
          <w:b/>
          <w:bCs/>
          <w:i/>
          <w:color w:val="000000"/>
          <w:spacing w:val="-4"/>
        </w:rPr>
        <w:t xml:space="preserve"> </w:t>
      </w:r>
      <w:r>
        <w:rPr>
          <w:b/>
          <w:i/>
          <w:color w:val="000000"/>
          <w:spacing w:val="-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i/>
            <w:color w:val="000000"/>
            <w:spacing w:val="-4"/>
          </w:rPr>
          <w:t>2016</w:t>
        </w:r>
        <w:r w:rsidRPr="00AC7E98">
          <w:rPr>
            <w:b/>
            <w:i/>
            <w:color w:val="000000"/>
            <w:spacing w:val="-4"/>
          </w:rPr>
          <w:t xml:space="preserve"> г</w:t>
        </w:r>
      </w:smartTag>
      <w:r w:rsidRPr="00AC7E98">
        <w:rPr>
          <w:b/>
          <w:i/>
          <w:color w:val="000000"/>
          <w:spacing w:val="-4"/>
        </w:rPr>
        <w:t>.</w:t>
      </w: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jc w:val="both"/>
        <w:rPr>
          <w:sz w:val="23"/>
          <w:szCs w:val="23"/>
        </w:rPr>
      </w:pPr>
    </w:p>
    <w:p w:rsidR="001B0E29" w:rsidRDefault="001B0E29" w:rsidP="001B0E29">
      <w:pPr>
        <w:pStyle w:val="af1"/>
        <w:ind w:hanging="720"/>
        <w:jc w:val="center"/>
        <w:rPr>
          <w:b/>
          <w:sz w:val="23"/>
          <w:szCs w:val="23"/>
        </w:rPr>
      </w:pPr>
      <w:r w:rsidRPr="001B0E29">
        <w:rPr>
          <w:b/>
          <w:sz w:val="23"/>
          <w:szCs w:val="23"/>
        </w:rPr>
        <w:t>Календарный план выполнения работ</w:t>
      </w:r>
    </w:p>
    <w:tbl>
      <w:tblPr>
        <w:tblStyle w:val="ab"/>
        <w:tblW w:w="0" w:type="auto"/>
        <w:tblInd w:w="720" w:type="dxa"/>
        <w:tblLook w:val="04A0" w:firstRow="1" w:lastRow="0" w:firstColumn="1" w:lastColumn="0" w:noHBand="0" w:noVBand="1"/>
      </w:tblPr>
      <w:tblGrid>
        <w:gridCol w:w="631"/>
        <w:gridCol w:w="4468"/>
        <w:gridCol w:w="1186"/>
        <w:gridCol w:w="1186"/>
        <w:gridCol w:w="1186"/>
        <w:gridCol w:w="1187"/>
      </w:tblGrid>
      <w:tr w:rsidR="00954F90" w:rsidTr="00715F1C">
        <w:tc>
          <w:tcPr>
            <w:tcW w:w="664" w:type="dxa"/>
            <w:vMerge w:val="restart"/>
            <w:vAlign w:val="center"/>
          </w:tcPr>
          <w:p w:rsidR="00954F90" w:rsidRDefault="00954F90" w:rsidP="00954F90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№ п.п.</w:t>
            </w:r>
          </w:p>
        </w:tc>
        <w:tc>
          <w:tcPr>
            <w:tcW w:w="6804" w:type="dxa"/>
            <w:vMerge w:val="restart"/>
            <w:vAlign w:val="center"/>
          </w:tcPr>
          <w:p w:rsidR="00954F90" w:rsidRDefault="00954F90" w:rsidP="00954F90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Наименование работы</w:t>
            </w:r>
          </w:p>
        </w:tc>
        <w:tc>
          <w:tcPr>
            <w:tcW w:w="6569" w:type="dxa"/>
            <w:gridSpan w:val="4"/>
          </w:tcPr>
          <w:p w:rsidR="00954F90" w:rsidRDefault="00954F90" w:rsidP="001B0E29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Дни выполнения</w:t>
            </w:r>
          </w:p>
        </w:tc>
      </w:tr>
      <w:tr w:rsidR="00954F90" w:rsidTr="00715F1C">
        <w:tc>
          <w:tcPr>
            <w:tcW w:w="664" w:type="dxa"/>
            <w:vMerge/>
          </w:tcPr>
          <w:p w:rsidR="00954F90" w:rsidRDefault="00954F90" w:rsidP="001B0E29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6804" w:type="dxa"/>
            <w:vMerge/>
          </w:tcPr>
          <w:p w:rsidR="00954F90" w:rsidRDefault="00954F90" w:rsidP="001B0E29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</w:tcPr>
          <w:p w:rsidR="00954F90" w:rsidRDefault="00954F90" w:rsidP="001B0E29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День 1</w:t>
            </w:r>
          </w:p>
        </w:tc>
        <w:tc>
          <w:tcPr>
            <w:tcW w:w="1642" w:type="dxa"/>
          </w:tcPr>
          <w:p w:rsidR="00954F90" w:rsidRDefault="00954F90" w:rsidP="001B0E29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День 2</w:t>
            </w:r>
          </w:p>
        </w:tc>
        <w:tc>
          <w:tcPr>
            <w:tcW w:w="1642" w:type="dxa"/>
          </w:tcPr>
          <w:p w:rsidR="00954F90" w:rsidRDefault="00954F90" w:rsidP="001B0E29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День 3</w:t>
            </w:r>
          </w:p>
        </w:tc>
        <w:tc>
          <w:tcPr>
            <w:tcW w:w="1643" w:type="dxa"/>
          </w:tcPr>
          <w:p w:rsidR="00954F90" w:rsidRDefault="00954F90" w:rsidP="001B0E29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День 4</w:t>
            </w:r>
          </w:p>
        </w:tc>
      </w:tr>
      <w:tr w:rsidR="001B0E29" w:rsidTr="00715F1C">
        <w:tc>
          <w:tcPr>
            <w:tcW w:w="664" w:type="dxa"/>
          </w:tcPr>
          <w:p w:rsidR="001B0E29" w:rsidRPr="004A1278" w:rsidRDefault="001B0E29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1B0E29" w:rsidRPr="00954F90" w:rsidRDefault="00954F90" w:rsidP="00954F90">
            <w:pPr>
              <w:jc w:val="both"/>
              <w:rPr>
                <w:sz w:val="23"/>
                <w:szCs w:val="23"/>
              </w:rPr>
            </w:pPr>
            <w:r w:rsidRPr="00954F90">
              <w:rPr>
                <w:sz w:val="23"/>
                <w:szCs w:val="23"/>
              </w:rPr>
              <w:t>Распаковка и монтаж хроматографа в установленный по месту обогреваемый шкаф.</w:t>
            </w:r>
          </w:p>
        </w:tc>
        <w:tc>
          <w:tcPr>
            <w:tcW w:w="1642" w:type="dxa"/>
            <w:vAlign w:val="center"/>
          </w:tcPr>
          <w:p w:rsidR="001B0E29" w:rsidRPr="004A1278" w:rsidRDefault="004A1278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2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1B0E29" w:rsidTr="00715F1C">
        <w:tc>
          <w:tcPr>
            <w:tcW w:w="664" w:type="dxa"/>
          </w:tcPr>
          <w:p w:rsidR="001B0E29" w:rsidRPr="004A1278" w:rsidRDefault="001B0E29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1B0E29" w:rsidRPr="00954F90" w:rsidRDefault="00954F90" w:rsidP="00954F90">
            <w:pPr>
              <w:jc w:val="both"/>
              <w:rPr>
                <w:sz w:val="23"/>
                <w:szCs w:val="23"/>
              </w:rPr>
            </w:pPr>
            <w:r w:rsidRPr="00954F90">
              <w:rPr>
                <w:sz w:val="23"/>
                <w:szCs w:val="23"/>
              </w:rPr>
              <w:t>Распаковка и монтаж по месту вторичной системы пробоподготовки.</w:t>
            </w:r>
          </w:p>
        </w:tc>
        <w:tc>
          <w:tcPr>
            <w:tcW w:w="1642" w:type="dxa"/>
            <w:vAlign w:val="center"/>
          </w:tcPr>
          <w:p w:rsidR="001B0E29" w:rsidRPr="004A1278" w:rsidRDefault="004A1278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2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1B0E29" w:rsidTr="00715F1C">
        <w:tc>
          <w:tcPr>
            <w:tcW w:w="664" w:type="dxa"/>
          </w:tcPr>
          <w:p w:rsidR="001B0E29" w:rsidRPr="004A1278" w:rsidRDefault="001B0E29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1B0E29" w:rsidRPr="00954F90" w:rsidRDefault="00954F90" w:rsidP="00954F90">
            <w:pPr>
              <w:jc w:val="both"/>
              <w:rPr>
                <w:sz w:val="23"/>
                <w:szCs w:val="23"/>
              </w:rPr>
            </w:pPr>
            <w:r w:rsidRPr="00954F90">
              <w:rPr>
                <w:sz w:val="23"/>
                <w:szCs w:val="23"/>
              </w:rPr>
              <w:t>Монтаж пробоотборного зонда, пробоотборных линий.</w:t>
            </w:r>
          </w:p>
        </w:tc>
        <w:tc>
          <w:tcPr>
            <w:tcW w:w="1642" w:type="dxa"/>
            <w:vAlign w:val="center"/>
          </w:tcPr>
          <w:p w:rsidR="001B0E29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2" w:type="dxa"/>
            <w:vAlign w:val="center"/>
          </w:tcPr>
          <w:p w:rsidR="001B0E29" w:rsidRPr="004A1278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</w:p>
        </w:tc>
        <w:tc>
          <w:tcPr>
            <w:tcW w:w="1642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1B0E29" w:rsidTr="00715F1C">
        <w:tc>
          <w:tcPr>
            <w:tcW w:w="664" w:type="dxa"/>
          </w:tcPr>
          <w:p w:rsidR="001B0E29" w:rsidRPr="004A1278" w:rsidRDefault="001B0E29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1B0E29" w:rsidRPr="00954F90" w:rsidRDefault="00954F90" w:rsidP="00954F90">
            <w:pPr>
              <w:jc w:val="both"/>
              <w:rPr>
                <w:sz w:val="23"/>
                <w:szCs w:val="23"/>
              </w:rPr>
            </w:pPr>
            <w:r w:rsidRPr="00954F90">
              <w:rPr>
                <w:sz w:val="23"/>
                <w:szCs w:val="23"/>
              </w:rPr>
              <w:t>Подключение пневматических линий, линий вспомогательных газов.</w:t>
            </w:r>
          </w:p>
        </w:tc>
        <w:tc>
          <w:tcPr>
            <w:tcW w:w="1642" w:type="dxa"/>
            <w:vAlign w:val="center"/>
          </w:tcPr>
          <w:p w:rsidR="001B0E29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2" w:type="dxa"/>
            <w:vAlign w:val="center"/>
          </w:tcPr>
          <w:p w:rsidR="001B0E29" w:rsidRPr="004A1278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</w:p>
        </w:tc>
        <w:tc>
          <w:tcPr>
            <w:tcW w:w="1642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1B0E29" w:rsidTr="00715F1C">
        <w:tc>
          <w:tcPr>
            <w:tcW w:w="664" w:type="dxa"/>
          </w:tcPr>
          <w:p w:rsidR="001B0E29" w:rsidRPr="004A1278" w:rsidRDefault="001B0E29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1B0E29" w:rsidRPr="00954F90" w:rsidRDefault="00954F90" w:rsidP="00954F90">
            <w:pPr>
              <w:jc w:val="both"/>
              <w:rPr>
                <w:sz w:val="23"/>
                <w:szCs w:val="23"/>
              </w:rPr>
            </w:pPr>
            <w:r w:rsidRPr="00954F90">
              <w:rPr>
                <w:sz w:val="23"/>
                <w:szCs w:val="23"/>
              </w:rPr>
              <w:t>Подключение электропитания, сигнальных кабелей, проверка заземления и сопротивления изоляции.</w:t>
            </w:r>
          </w:p>
        </w:tc>
        <w:tc>
          <w:tcPr>
            <w:tcW w:w="1642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1B0E29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2" w:type="dxa"/>
            <w:vAlign w:val="center"/>
          </w:tcPr>
          <w:p w:rsidR="001B0E29" w:rsidRPr="004A1278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</w:p>
        </w:tc>
        <w:tc>
          <w:tcPr>
            <w:tcW w:w="1643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1B0E29" w:rsidTr="00715F1C">
        <w:tc>
          <w:tcPr>
            <w:tcW w:w="664" w:type="dxa"/>
          </w:tcPr>
          <w:p w:rsidR="001B0E29" w:rsidRPr="004A1278" w:rsidRDefault="001B0E29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1B0E29" w:rsidRPr="00954F90" w:rsidRDefault="00954F90" w:rsidP="00954F90">
            <w:pPr>
              <w:jc w:val="both"/>
              <w:rPr>
                <w:sz w:val="23"/>
                <w:szCs w:val="23"/>
              </w:rPr>
            </w:pPr>
            <w:r w:rsidRPr="00954F90">
              <w:rPr>
                <w:sz w:val="23"/>
                <w:szCs w:val="23"/>
              </w:rPr>
              <w:t>Опрессовка всех пневматических линий, устранение утечек.</w:t>
            </w:r>
          </w:p>
        </w:tc>
        <w:tc>
          <w:tcPr>
            <w:tcW w:w="1642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1B0E29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2" w:type="dxa"/>
            <w:vAlign w:val="center"/>
          </w:tcPr>
          <w:p w:rsidR="001B0E29" w:rsidRPr="004A1278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</w:p>
        </w:tc>
        <w:tc>
          <w:tcPr>
            <w:tcW w:w="1643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1B0E29" w:rsidTr="00715F1C">
        <w:tc>
          <w:tcPr>
            <w:tcW w:w="664" w:type="dxa"/>
          </w:tcPr>
          <w:p w:rsidR="001B0E29" w:rsidRPr="004A1278" w:rsidRDefault="001B0E29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1B0E29" w:rsidRDefault="004A1278" w:rsidP="004A1278">
            <w:pPr>
              <w:ind w:left="33"/>
              <w:jc w:val="both"/>
              <w:rPr>
                <w:b/>
                <w:sz w:val="23"/>
                <w:szCs w:val="23"/>
              </w:rPr>
            </w:pPr>
            <w:r w:rsidRPr="004A1278">
              <w:rPr>
                <w:sz w:val="23"/>
                <w:szCs w:val="23"/>
              </w:rPr>
              <w:t>Проверка всех пневматических и электрических коммуникаций.</w:t>
            </w:r>
          </w:p>
        </w:tc>
        <w:tc>
          <w:tcPr>
            <w:tcW w:w="1642" w:type="dxa"/>
            <w:vAlign w:val="center"/>
          </w:tcPr>
          <w:p w:rsidR="001B0E29" w:rsidRPr="00C01CA3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1B0E29" w:rsidRPr="004A1278" w:rsidRDefault="004A1278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2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:rsidR="001B0E29" w:rsidRDefault="001B0E29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954F90" w:rsidTr="00715F1C">
        <w:tc>
          <w:tcPr>
            <w:tcW w:w="664" w:type="dxa"/>
          </w:tcPr>
          <w:p w:rsidR="00954F90" w:rsidRPr="004A1278" w:rsidRDefault="00954F90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954F90" w:rsidRDefault="004A1278" w:rsidP="004A1278">
            <w:pPr>
              <w:pStyle w:val="af1"/>
              <w:ind w:left="0"/>
              <w:rPr>
                <w:b/>
                <w:sz w:val="23"/>
                <w:szCs w:val="23"/>
              </w:rPr>
            </w:pPr>
            <w:r w:rsidRPr="004A1278">
              <w:rPr>
                <w:sz w:val="23"/>
                <w:szCs w:val="23"/>
              </w:rPr>
              <w:t>Подача питания и прогрев прибора.</w:t>
            </w: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Pr="004A1278" w:rsidRDefault="004A1278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954F90" w:rsidTr="00715F1C">
        <w:tc>
          <w:tcPr>
            <w:tcW w:w="664" w:type="dxa"/>
          </w:tcPr>
          <w:p w:rsidR="00954F90" w:rsidRPr="004A1278" w:rsidRDefault="00954F90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954F90" w:rsidRPr="004A1278" w:rsidRDefault="004A1278" w:rsidP="004A1278">
            <w:pPr>
              <w:ind w:left="33"/>
              <w:jc w:val="both"/>
              <w:rPr>
                <w:sz w:val="23"/>
                <w:szCs w:val="23"/>
              </w:rPr>
            </w:pPr>
            <w:r w:rsidRPr="004A1278">
              <w:rPr>
                <w:sz w:val="23"/>
                <w:szCs w:val="23"/>
              </w:rPr>
              <w:t>Проверка конфигурации, рабочих расходов газов.</w:t>
            </w: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Pr="00C01CA3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3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954F90" w:rsidTr="00715F1C">
        <w:tc>
          <w:tcPr>
            <w:tcW w:w="664" w:type="dxa"/>
          </w:tcPr>
          <w:p w:rsidR="00954F90" w:rsidRPr="004A1278" w:rsidRDefault="00954F90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954F90" w:rsidRPr="004A1278" w:rsidRDefault="004A1278" w:rsidP="004A1278">
            <w:pPr>
              <w:ind w:left="33"/>
              <w:jc w:val="both"/>
              <w:rPr>
                <w:sz w:val="23"/>
                <w:szCs w:val="23"/>
              </w:rPr>
            </w:pPr>
            <w:r w:rsidRPr="004A1278">
              <w:rPr>
                <w:sz w:val="23"/>
                <w:szCs w:val="23"/>
              </w:rPr>
              <w:t>Подача ПГС(поверочной газовой смеси), проверка и (при необходимости) корректировка рабочего метода.</w:t>
            </w: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Pr="00715F1C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3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954F90" w:rsidTr="00715F1C">
        <w:tc>
          <w:tcPr>
            <w:tcW w:w="664" w:type="dxa"/>
          </w:tcPr>
          <w:p w:rsidR="00954F90" w:rsidRPr="004A1278" w:rsidRDefault="00954F90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954F90" w:rsidRPr="004A1278" w:rsidRDefault="004A1278" w:rsidP="004A1278">
            <w:pPr>
              <w:ind w:left="33"/>
              <w:jc w:val="both"/>
              <w:rPr>
                <w:sz w:val="23"/>
                <w:szCs w:val="23"/>
              </w:rPr>
            </w:pPr>
            <w:r w:rsidRPr="004A1278">
              <w:rPr>
                <w:sz w:val="23"/>
                <w:szCs w:val="23"/>
              </w:rPr>
              <w:t>Калибровка и перевод прибора «на процесс»</w:t>
            </w: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Pr="00715F1C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3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954F90" w:rsidTr="00715F1C">
        <w:tc>
          <w:tcPr>
            <w:tcW w:w="664" w:type="dxa"/>
          </w:tcPr>
          <w:p w:rsidR="00954F90" w:rsidRPr="004A1278" w:rsidRDefault="00954F90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954F90" w:rsidRPr="004A1278" w:rsidRDefault="004A1278" w:rsidP="004A1278">
            <w:pPr>
              <w:ind w:left="33"/>
              <w:jc w:val="both"/>
              <w:rPr>
                <w:sz w:val="23"/>
                <w:szCs w:val="23"/>
              </w:rPr>
            </w:pPr>
            <w:r w:rsidRPr="004A1278">
              <w:rPr>
                <w:sz w:val="23"/>
                <w:szCs w:val="23"/>
              </w:rPr>
              <w:t>Проверка выходных сигналов.</w:t>
            </w: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Pr="00715F1C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  <w:tc>
          <w:tcPr>
            <w:tcW w:w="1643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</w:tr>
      <w:tr w:rsidR="00954F90" w:rsidTr="00715F1C">
        <w:tc>
          <w:tcPr>
            <w:tcW w:w="664" w:type="dxa"/>
          </w:tcPr>
          <w:p w:rsidR="00954F90" w:rsidRPr="004A1278" w:rsidRDefault="00954F90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954F90" w:rsidRPr="004A1278" w:rsidRDefault="004A1278" w:rsidP="004A1278">
            <w:pPr>
              <w:ind w:left="33"/>
              <w:jc w:val="both"/>
              <w:rPr>
                <w:sz w:val="23"/>
                <w:szCs w:val="23"/>
              </w:rPr>
            </w:pPr>
            <w:r w:rsidRPr="004A1278">
              <w:rPr>
                <w:sz w:val="23"/>
                <w:szCs w:val="23"/>
              </w:rPr>
              <w:t xml:space="preserve">Передача текущих баз данных (резервных копий) конфигурации прибора. </w:t>
            </w: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:rsidR="00954F90" w:rsidRPr="00715F1C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</w:tr>
      <w:tr w:rsidR="00954F90" w:rsidTr="00715F1C">
        <w:tc>
          <w:tcPr>
            <w:tcW w:w="664" w:type="dxa"/>
          </w:tcPr>
          <w:p w:rsidR="00954F90" w:rsidRPr="004A1278" w:rsidRDefault="00954F90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954F90" w:rsidRPr="004A1278" w:rsidRDefault="004A1278" w:rsidP="004A1278">
            <w:pPr>
              <w:ind w:left="33"/>
              <w:jc w:val="both"/>
              <w:rPr>
                <w:sz w:val="23"/>
                <w:szCs w:val="23"/>
              </w:rPr>
            </w:pPr>
            <w:r w:rsidRPr="004A1278">
              <w:rPr>
                <w:sz w:val="23"/>
                <w:szCs w:val="23"/>
              </w:rPr>
              <w:t>Составление Актов выполненных работ.</w:t>
            </w: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:rsidR="00954F90" w:rsidRPr="00715F1C" w:rsidRDefault="00715F1C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</w:tr>
      <w:tr w:rsidR="00954F90" w:rsidTr="00715F1C">
        <w:tc>
          <w:tcPr>
            <w:tcW w:w="664" w:type="dxa"/>
          </w:tcPr>
          <w:p w:rsidR="00954F90" w:rsidRPr="004A1278" w:rsidRDefault="00954F90" w:rsidP="004A1278">
            <w:pPr>
              <w:pStyle w:val="af1"/>
              <w:numPr>
                <w:ilvl w:val="0"/>
                <w:numId w:val="16"/>
              </w:numPr>
              <w:ind w:left="414"/>
              <w:jc w:val="center"/>
              <w:rPr>
                <w:sz w:val="23"/>
                <w:szCs w:val="23"/>
              </w:rPr>
            </w:pPr>
          </w:p>
        </w:tc>
        <w:tc>
          <w:tcPr>
            <w:tcW w:w="6804" w:type="dxa"/>
          </w:tcPr>
          <w:p w:rsidR="00954F90" w:rsidRPr="004A1278" w:rsidRDefault="004A1278" w:rsidP="004A1278">
            <w:pPr>
              <w:ind w:left="33"/>
              <w:jc w:val="both"/>
              <w:rPr>
                <w:sz w:val="23"/>
                <w:szCs w:val="23"/>
              </w:rPr>
            </w:pPr>
            <w:r w:rsidRPr="004A1278">
              <w:rPr>
                <w:sz w:val="23"/>
                <w:szCs w:val="23"/>
              </w:rPr>
              <w:t>Обучение эксплуатирующего и обслуживающего персонала Заказчика.</w:t>
            </w: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2" w:type="dxa"/>
            <w:vAlign w:val="center"/>
          </w:tcPr>
          <w:p w:rsidR="00954F90" w:rsidRDefault="00954F90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643" w:type="dxa"/>
            <w:vAlign w:val="center"/>
          </w:tcPr>
          <w:p w:rsidR="00954F90" w:rsidRPr="004A1278" w:rsidRDefault="004A1278" w:rsidP="004A1278">
            <w:pPr>
              <w:pStyle w:val="af1"/>
              <w:ind w:left="0"/>
              <w:jc w:val="center"/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>v</w:t>
            </w:r>
          </w:p>
        </w:tc>
      </w:tr>
    </w:tbl>
    <w:p w:rsidR="001B0E29" w:rsidRDefault="001B0E29" w:rsidP="001B0E29">
      <w:pPr>
        <w:pStyle w:val="af1"/>
        <w:ind w:hanging="720"/>
        <w:jc w:val="center"/>
        <w:rPr>
          <w:b/>
          <w:sz w:val="23"/>
          <w:szCs w:val="23"/>
          <w:lang w:val="en-US"/>
        </w:rPr>
      </w:pPr>
    </w:p>
    <w:p w:rsidR="00715F1C" w:rsidRPr="00DD3F11" w:rsidRDefault="00715F1C" w:rsidP="00715F1C">
      <w:pPr>
        <w:ind w:left="180"/>
        <w:rPr>
          <w:u w:val="single"/>
        </w:rPr>
      </w:pPr>
      <w:r>
        <w:t>Заказчик</w:t>
      </w:r>
      <w:r w:rsidRPr="00DD3F11">
        <w:tab/>
      </w:r>
      <w:r w:rsidRPr="00DD3F11">
        <w:rPr>
          <w:u w:val="single"/>
        </w:rPr>
        <w:tab/>
      </w:r>
      <w:r w:rsidRPr="00DD3F11">
        <w:rPr>
          <w:u w:val="single"/>
        </w:rPr>
        <w:tab/>
      </w:r>
      <w:r w:rsidRPr="00DD3F11">
        <w:rPr>
          <w:u w:val="single"/>
        </w:rPr>
        <w:tab/>
      </w:r>
    </w:p>
    <w:p w:rsidR="00715F1C" w:rsidRPr="00DD3F11" w:rsidRDefault="00715F1C" w:rsidP="00715F1C">
      <w:pPr>
        <w:ind w:left="180"/>
        <w:rPr>
          <w:u w:val="single"/>
        </w:rPr>
      </w:pPr>
    </w:p>
    <w:p w:rsidR="00715F1C" w:rsidRPr="00DD3F11" w:rsidRDefault="00715F1C" w:rsidP="00715F1C">
      <w:pPr>
        <w:ind w:left="180"/>
        <w:rPr>
          <w:u w:val="single"/>
        </w:rPr>
      </w:pPr>
    </w:p>
    <w:p w:rsidR="00715F1C" w:rsidRPr="00DD3F11" w:rsidRDefault="00715F1C" w:rsidP="00715F1C">
      <w:pPr>
        <w:ind w:left="180"/>
        <w:rPr>
          <w:sz w:val="22"/>
          <w:szCs w:val="22"/>
        </w:rPr>
      </w:pPr>
      <w:r>
        <w:t>Подрядчик</w:t>
      </w:r>
      <w:r w:rsidRPr="00DD3F11">
        <w:tab/>
      </w:r>
      <w:r w:rsidRPr="00DD3F11">
        <w:rPr>
          <w:u w:val="single"/>
        </w:rPr>
        <w:tab/>
      </w:r>
      <w:r w:rsidRPr="00DD3F11">
        <w:rPr>
          <w:u w:val="single"/>
        </w:rPr>
        <w:tab/>
      </w:r>
      <w:r w:rsidRPr="00DD3F11">
        <w:rPr>
          <w:u w:val="single"/>
        </w:rPr>
        <w:tab/>
      </w:r>
    </w:p>
    <w:p w:rsidR="00715F1C" w:rsidRDefault="00715F1C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144709" w:rsidRDefault="00144709" w:rsidP="001B0E29">
      <w:pPr>
        <w:pStyle w:val="af1"/>
        <w:ind w:hanging="720"/>
        <w:jc w:val="center"/>
        <w:rPr>
          <w:b/>
          <w:sz w:val="23"/>
          <w:szCs w:val="23"/>
        </w:rPr>
      </w:pPr>
    </w:p>
    <w:p w:rsidR="009211F4" w:rsidRDefault="009211F4" w:rsidP="00144709">
      <w:pPr>
        <w:shd w:val="clear" w:color="auto" w:fill="FFFFFF"/>
        <w:ind w:left="7277"/>
        <w:jc w:val="right"/>
        <w:rPr>
          <w:b/>
          <w:bCs/>
          <w:i/>
          <w:color w:val="000000"/>
          <w:spacing w:val="-16"/>
        </w:rPr>
      </w:pPr>
    </w:p>
    <w:p w:rsidR="00144709" w:rsidRPr="00AC7E98" w:rsidRDefault="00144709" w:rsidP="00144709">
      <w:pPr>
        <w:shd w:val="clear" w:color="auto" w:fill="FFFFFF"/>
        <w:ind w:left="7277"/>
        <w:jc w:val="right"/>
        <w:rPr>
          <w:i/>
        </w:rPr>
      </w:pPr>
      <w:r w:rsidRPr="00AC7E98">
        <w:rPr>
          <w:b/>
          <w:bCs/>
          <w:i/>
          <w:color w:val="000000"/>
          <w:spacing w:val="-16"/>
        </w:rPr>
        <w:t xml:space="preserve">Приложение </w:t>
      </w:r>
      <w:r>
        <w:rPr>
          <w:b/>
          <w:bCs/>
          <w:i/>
          <w:color w:val="000000"/>
          <w:spacing w:val="-16"/>
        </w:rPr>
        <w:t xml:space="preserve"> </w:t>
      </w:r>
      <w:r w:rsidRPr="00AC7E98">
        <w:rPr>
          <w:b/>
          <w:bCs/>
          <w:i/>
          <w:color w:val="000000"/>
          <w:spacing w:val="-16"/>
        </w:rPr>
        <w:t>№</w:t>
      </w:r>
      <w:r>
        <w:rPr>
          <w:b/>
          <w:bCs/>
          <w:i/>
          <w:color w:val="000000"/>
          <w:spacing w:val="-16"/>
        </w:rPr>
        <w:t xml:space="preserve"> 3</w:t>
      </w:r>
    </w:p>
    <w:p w:rsidR="00144709" w:rsidRPr="00AC7E98" w:rsidRDefault="00144709" w:rsidP="00144709">
      <w:pPr>
        <w:shd w:val="clear" w:color="auto" w:fill="FFFFFF"/>
        <w:ind w:left="3293"/>
        <w:jc w:val="right"/>
        <w:rPr>
          <w:b/>
          <w:bCs/>
          <w:i/>
          <w:color w:val="000000"/>
          <w:spacing w:val="-4"/>
        </w:rPr>
      </w:pPr>
      <w:r w:rsidRPr="00AC7E98">
        <w:rPr>
          <w:b/>
          <w:bCs/>
          <w:i/>
          <w:color w:val="000000"/>
          <w:spacing w:val="-4"/>
        </w:rPr>
        <w:t xml:space="preserve">к </w:t>
      </w:r>
      <w:r>
        <w:rPr>
          <w:b/>
          <w:bCs/>
          <w:i/>
          <w:color w:val="000000"/>
          <w:spacing w:val="-4"/>
        </w:rPr>
        <w:t>Д</w:t>
      </w:r>
      <w:r w:rsidRPr="00AC7E98">
        <w:rPr>
          <w:b/>
          <w:bCs/>
          <w:i/>
          <w:color w:val="000000"/>
          <w:spacing w:val="-4"/>
        </w:rPr>
        <w:t>о</w:t>
      </w:r>
      <w:r>
        <w:rPr>
          <w:b/>
          <w:bCs/>
          <w:i/>
          <w:color w:val="000000"/>
          <w:spacing w:val="-4"/>
        </w:rPr>
        <w:t>говору № ________________________</w:t>
      </w:r>
    </w:p>
    <w:p w:rsidR="00144709" w:rsidRPr="00AC7E98" w:rsidRDefault="00144709" w:rsidP="00144709">
      <w:pPr>
        <w:shd w:val="clear" w:color="auto" w:fill="FFFFFF"/>
        <w:ind w:left="5417" w:firstLine="247"/>
        <w:jc w:val="right"/>
        <w:rPr>
          <w:b/>
          <w:i/>
          <w:color w:val="000000"/>
          <w:spacing w:val="-4"/>
        </w:rPr>
      </w:pPr>
      <w:r>
        <w:rPr>
          <w:b/>
          <w:bCs/>
          <w:i/>
          <w:color w:val="000000"/>
          <w:spacing w:val="-4"/>
        </w:rPr>
        <w:t xml:space="preserve">          </w:t>
      </w:r>
      <w:r w:rsidRPr="00AC7E98">
        <w:rPr>
          <w:b/>
          <w:bCs/>
          <w:i/>
          <w:color w:val="000000"/>
          <w:spacing w:val="-4"/>
        </w:rPr>
        <w:t>от</w:t>
      </w:r>
      <w:r>
        <w:rPr>
          <w:b/>
          <w:bCs/>
          <w:i/>
          <w:color w:val="000000"/>
          <w:spacing w:val="-4"/>
        </w:rPr>
        <w:t xml:space="preserve"> </w:t>
      </w:r>
      <w:r w:rsidRPr="00AC7E98">
        <w:rPr>
          <w:b/>
          <w:bCs/>
          <w:i/>
          <w:color w:val="000000"/>
          <w:spacing w:val="-4"/>
        </w:rPr>
        <w:t xml:space="preserve"> «</w:t>
      </w:r>
      <w:r>
        <w:rPr>
          <w:b/>
          <w:bCs/>
          <w:i/>
          <w:color w:val="000000"/>
          <w:spacing w:val="-4"/>
        </w:rPr>
        <w:t>____</w:t>
      </w:r>
      <w:r w:rsidRPr="00AC7E98">
        <w:rPr>
          <w:b/>
          <w:bCs/>
          <w:i/>
          <w:color w:val="000000"/>
          <w:spacing w:val="-4"/>
        </w:rPr>
        <w:t xml:space="preserve"> »</w:t>
      </w:r>
      <w:r w:rsidRPr="00172A63">
        <w:rPr>
          <w:b/>
          <w:bCs/>
          <w:i/>
          <w:color w:val="000000"/>
          <w:spacing w:val="-4"/>
        </w:rPr>
        <w:t>_</w:t>
      </w:r>
      <w:r>
        <w:rPr>
          <w:b/>
          <w:bCs/>
          <w:i/>
          <w:color w:val="000000"/>
          <w:spacing w:val="-4"/>
        </w:rPr>
        <w:t>________</w:t>
      </w:r>
      <w:r w:rsidRPr="00172A63">
        <w:rPr>
          <w:b/>
          <w:bCs/>
          <w:i/>
          <w:color w:val="000000"/>
          <w:spacing w:val="-4"/>
        </w:rPr>
        <w:t>________</w:t>
      </w:r>
      <w:r w:rsidRPr="00AC7E98">
        <w:rPr>
          <w:b/>
          <w:bCs/>
          <w:i/>
          <w:color w:val="000000"/>
          <w:spacing w:val="-4"/>
        </w:rPr>
        <w:t xml:space="preserve"> </w:t>
      </w:r>
      <w:r>
        <w:rPr>
          <w:b/>
          <w:i/>
          <w:color w:val="000000"/>
          <w:spacing w:val="-4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i/>
            <w:color w:val="000000"/>
            <w:spacing w:val="-4"/>
          </w:rPr>
          <w:t>2016</w:t>
        </w:r>
        <w:r w:rsidRPr="00AC7E98">
          <w:rPr>
            <w:b/>
            <w:i/>
            <w:color w:val="000000"/>
            <w:spacing w:val="-4"/>
          </w:rPr>
          <w:t xml:space="preserve"> г</w:t>
        </w:r>
      </w:smartTag>
      <w:r w:rsidRPr="00AC7E98">
        <w:rPr>
          <w:b/>
          <w:i/>
          <w:color w:val="000000"/>
          <w:spacing w:val="-4"/>
        </w:rPr>
        <w:t>.</w:t>
      </w:r>
    </w:p>
    <w:p w:rsidR="00437397" w:rsidRDefault="00437397" w:rsidP="00437397">
      <w:pPr>
        <w:pStyle w:val="101"/>
        <w:shd w:val="clear" w:color="auto" w:fill="auto"/>
        <w:spacing w:line="170" w:lineRule="exact"/>
        <w:rPr>
          <w:rStyle w:val="100"/>
          <w:rFonts w:ascii="Times New Roman" w:hAnsi="Times New Roman"/>
          <w:color w:val="000000"/>
          <w:sz w:val="22"/>
          <w:szCs w:val="22"/>
        </w:rPr>
      </w:pPr>
    </w:p>
    <w:p w:rsidR="00437397" w:rsidRDefault="00437397" w:rsidP="00437397">
      <w:pPr>
        <w:pStyle w:val="101"/>
        <w:shd w:val="clear" w:color="auto" w:fill="auto"/>
        <w:spacing w:line="170" w:lineRule="exact"/>
        <w:rPr>
          <w:rStyle w:val="100"/>
          <w:rFonts w:ascii="Times New Roman" w:hAnsi="Times New Roman"/>
          <w:color w:val="000000"/>
          <w:sz w:val="22"/>
          <w:szCs w:val="22"/>
        </w:rPr>
      </w:pPr>
    </w:p>
    <w:p w:rsidR="00437397" w:rsidRDefault="00437397" w:rsidP="00437397">
      <w:pPr>
        <w:pStyle w:val="101"/>
        <w:shd w:val="clear" w:color="auto" w:fill="auto"/>
        <w:spacing w:line="170" w:lineRule="exact"/>
        <w:rPr>
          <w:rStyle w:val="100"/>
          <w:rFonts w:ascii="Times New Roman" w:hAnsi="Times New Roman"/>
          <w:color w:val="000000"/>
          <w:sz w:val="22"/>
          <w:szCs w:val="22"/>
        </w:rPr>
      </w:pPr>
    </w:p>
    <w:p w:rsidR="00144709" w:rsidRDefault="00437397" w:rsidP="00437397">
      <w:pPr>
        <w:pStyle w:val="af1"/>
        <w:ind w:hanging="720"/>
        <w:jc w:val="center"/>
        <w:rPr>
          <w:b/>
          <w:sz w:val="23"/>
          <w:szCs w:val="23"/>
        </w:rPr>
      </w:pPr>
      <w:r w:rsidRPr="00437397">
        <w:rPr>
          <w:b/>
          <w:sz w:val="23"/>
          <w:szCs w:val="23"/>
        </w:rPr>
        <w:t xml:space="preserve">Шкала штрафных санкций в области </w:t>
      </w:r>
      <w:r w:rsidR="00144709" w:rsidRPr="00437397">
        <w:rPr>
          <w:b/>
          <w:sz w:val="23"/>
          <w:szCs w:val="23"/>
        </w:rPr>
        <w:t xml:space="preserve"> </w:t>
      </w:r>
      <w:r w:rsidR="00144709" w:rsidRPr="00437397">
        <w:rPr>
          <w:rFonts w:hint="eastAsia"/>
          <w:b/>
          <w:sz w:val="23"/>
          <w:szCs w:val="23"/>
        </w:rPr>
        <w:t>ПБ</w:t>
      </w:r>
      <w:r w:rsidR="00144709" w:rsidRPr="00437397">
        <w:rPr>
          <w:b/>
          <w:sz w:val="23"/>
          <w:szCs w:val="23"/>
        </w:rPr>
        <w:t xml:space="preserve">, </w:t>
      </w:r>
      <w:r w:rsidR="00144709" w:rsidRPr="00437397">
        <w:rPr>
          <w:rFonts w:hint="eastAsia"/>
          <w:b/>
          <w:sz w:val="23"/>
          <w:szCs w:val="23"/>
        </w:rPr>
        <w:t>ОТ</w:t>
      </w:r>
      <w:r w:rsidR="00144709" w:rsidRPr="00437397">
        <w:rPr>
          <w:b/>
          <w:sz w:val="23"/>
          <w:szCs w:val="23"/>
        </w:rPr>
        <w:t xml:space="preserve"> </w:t>
      </w:r>
      <w:r w:rsidR="00144709" w:rsidRPr="00437397">
        <w:rPr>
          <w:rFonts w:hint="eastAsia"/>
          <w:b/>
          <w:sz w:val="23"/>
          <w:szCs w:val="23"/>
        </w:rPr>
        <w:t>и</w:t>
      </w:r>
      <w:r w:rsidR="00144709" w:rsidRPr="00437397">
        <w:rPr>
          <w:b/>
          <w:sz w:val="23"/>
          <w:szCs w:val="23"/>
        </w:rPr>
        <w:t xml:space="preserve"> </w:t>
      </w:r>
      <w:r w:rsidR="00144709" w:rsidRPr="00437397">
        <w:rPr>
          <w:rFonts w:hint="eastAsia"/>
          <w:b/>
          <w:sz w:val="23"/>
          <w:szCs w:val="23"/>
        </w:rPr>
        <w:t>ОС</w:t>
      </w:r>
    </w:p>
    <w:tbl>
      <w:tblPr>
        <w:tblW w:w="1034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6362"/>
        <w:gridCol w:w="1271"/>
        <w:gridCol w:w="1276"/>
        <w:gridCol w:w="997"/>
      </w:tblGrid>
      <w:tr w:rsidR="00144709" w:rsidRPr="00144709" w:rsidTr="009211F4">
        <w:trPr>
          <w:trHeight w:val="216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144709">
            <w:pPr>
              <w:pStyle w:val="21"/>
              <w:shd w:val="clear" w:color="auto" w:fill="auto"/>
              <w:spacing w:line="130" w:lineRule="exact"/>
              <w:ind w:firstLine="0"/>
              <w:jc w:val="center"/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20"/>
                <w:szCs w:val="20"/>
              </w:rPr>
              <w:t>№</w:t>
            </w:r>
          </w:p>
          <w:p w:rsidR="00144709" w:rsidRPr="00144709" w:rsidRDefault="00144709" w:rsidP="00144709">
            <w:pPr>
              <w:pStyle w:val="21"/>
              <w:shd w:val="clear" w:color="auto" w:fill="auto"/>
              <w:spacing w:line="150" w:lineRule="exact"/>
              <w:ind w:firstLine="0"/>
              <w:jc w:val="center"/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20"/>
                <w:szCs w:val="20"/>
              </w:rPr>
              <w:t>п.п.</w:t>
            </w:r>
          </w:p>
        </w:tc>
        <w:tc>
          <w:tcPr>
            <w:tcW w:w="63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144709">
            <w:pPr>
              <w:pStyle w:val="21"/>
              <w:shd w:val="clear" w:color="auto" w:fill="auto"/>
              <w:spacing w:line="150" w:lineRule="exact"/>
              <w:ind w:firstLine="0"/>
              <w:jc w:val="center"/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20"/>
                <w:szCs w:val="20"/>
              </w:rPr>
              <w:t>Нарушение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144709">
            <w:pPr>
              <w:pStyle w:val="21"/>
              <w:shd w:val="clear" w:color="auto" w:fill="auto"/>
              <w:spacing w:line="150" w:lineRule="exact"/>
              <w:ind w:firstLine="0"/>
              <w:jc w:val="center"/>
            </w:pPr>
            <w:r w:rsidRPr="00144709">
              <w:rPr>
                <w:rStyle w:val="2ArialUnicodeMS13"/>
                <w:rFonts w:ascii="Times New Roman" w:cs="Times New Roman"/>
                <w:color w:val="000000"/>
              </w:rPr>
              <w:t>Цена договора с учетом НДС, тыс. руб.</w:t>
            </w:r>
          </w:p>
        </w:tc>
      </w:tr>
      <w:tr w:rsidR="00144709" w:rsidRPr="00144709" w:rsidTr="009211F4">
        <w:trPr>
          <w:trHeight w:val="394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0A6881">
            <w:pPr>
              <w:pStyle w:val="21"/>
              <w:shd w:val="clear" w:color="auto" w:fill="auto"/>
              <w:spacing w:line="150" w:lineRule="exact"/>
              <w:ind w:firstLine="0"/>
              <w:jc w:val="left"/>
            </w:pPr>
          </w:p>
        </w:tc>
        <w:tc>
          <w:tcPr>
            <w:tcW w:w="6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0A6881">
            <w:pPr>
              <w:pStyle w:val="21"/>
              <w:shd w:val="clear" w:color="auto" w:fill="auto"/>
              <w:spacing w:line="150" w:lineRule="exact"/>
              <w:ind w:firstLine="0"/>
              <w:jc w:val="left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144709">
            <w:pPr>
              <w:pStyle w:val="21"/>
              <w:shd w:val="clear" w:color="auto" w:fill="auto"/>
              <w:spacing w:line="150" w:lineRule="exact"/>
              <w:ind w:firstLine="0"/>
              <w:jc w:val="center"/>
            </w:pPr>
            <w:r w:rsidRPr="00144709">
              <w:rPr>
                <w:rStyle w:val="2ArialUnicodeMS13"/>
                <w:rFonts w:ascii="Times New Roman" w:cs="Times New Roman"/>
                <w:color w:val="000000"/>
              </w:rPr>
              <w:t>&lt;10 000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144709">
            <w:pPr>
              <w:pStyle w:val="21"/>
              <w:shd w:val="clear" w:color="auto" w:fill="auto"/>
              <w:spacing w:line="202" w:lineRule="exact"/>
              <w:ind w:firstLine="0"/>
              <w:jc w:val="center"/>
            </w:pPr>
            <w:r w:rsidRPr="00144709">
              <w:rPr>
                <w:rStyle w:val="2ArialUnicodeMS13"/>
                <w:rFonts w:ascii="Times New Roman" w:cs="Times New Roman"/>
                <w:color w:val="000000"/>
              </w:rPr>
              <w:t>10 000-</w:t>
            </w:r>
            <w:r w:rsidRPr="00144709">
              <w:rPr>
                <w:rStyle w:val="2ArialUnicodeMS13"/>
                <w:rFonts w:ascii="Times New Roman" w:cs="Times New Roman"/>
                <w:color w:val="000000"/>
              </w:rPr>
              <w:br/>
              <w:t>50 000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144709">
            <w:pPr>
              <w:pStyle w:val="21"/>
              <w:shd w:val="clear" w:color="auto" w:fill="auto"/>
              <w:spacing w:line="150" w:lineRule="exact"/>
              <w:ind w:firstLine="0"/>
              <w:jc w:val="center"/>
            </w:pPr>
            <w:r w:rsidRPr="00144709">
              <w:rPr>
                <w:rStyle w:val="2ArialUnicodeMS13"/>
                <w:rFonts w:ascii="Times New Roman" w:cs="Times New Roman"/>
                <w:color w:val="000000"/>
              </w:rPr>
              <w:t>&gt;50 000</w:t>
            </w:r>
          </w:p>
        </w:tc>
      </w:tr>
      <w:tr w:rsidR="00144709" w:rsidRPr="00144709" w:rsidTr="009211F4">
        <w:trPr>
          <w:trHeight w:val="451"/>
        </w:trPr>
        <w:tc>
          <w:tcPr>
            <w:tcW w:w="4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0A6881">
            <w:pPr>
              <w:pStyle w:val="21"/>
              <w:shd w:val="clear" w:color="auto" w:fill="auto"/>
              <w:spacing w:line="150" w:lineRule="exact"/>
              <w:ind w:firstLine="0"/>
              <w:jc w:val="left"/>
            </w:pPr>
          </w:p>
        </w:tc>
        <w:tc>
          <w:tcPr>
            <w:tcW w:w="6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0A6881">
            <w:pPr>
              <w:pStyle w:val="21"/>
              <w:shd w:val="clear" w:color="auto" w:fill="auto"/>
              <w:spacing w:line="150" w:lineRule="exact"/>
              <w:ind w:firstLine="0"/>
              <w:jc w:val="left"/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144709">
            <w:pPr>
              <w:pStyle w:val="21"/>
              <w:shd w:val="clear" w:color="auto" w:fill="auto"/>
              <w:spacing w:line="206" w:lineRule="exact"/>
              <w:ind w:firstLine="0"/>
              <w:jc w:val="center"/>
            </w:pPr>
            <w:r w:rsidRPr="00144709">
              <w:rPr>
                <w:rStyle w:val="2ArialUnicodeMS13"/>
                <w:rFonts w:ascii="Times New Roman" w:cs="Times New Roman"/>
                <w:color w:val="000000"/>
              </w:rPr>
              <w:t>Сумма штрафа, взыскиваемого с Подрядчика за каждое</w:t>
            </w:r>
            <w:r w:rsidRPr="00144709">
              <w:rPr>
                <w:rStyle w:val="2ArialUnicodeMS13"/>
                <w:rFonts w:ascii="Times New Roman" w:cs="Times New Roman"/>
                <w:color w:val="000000"/>
              </w:rPr>
              <w:br/>
              <w:t>выявленное нарушение (тыс. руб.)</w:t>
            </w:r>
          </w:p>
        </w:tc>
      </w:tr>
      <w:tr w:rsidR="00144709" w:rsidRPr="00144709" w:rsidTr="009211F4">
        <w:trPr>
          <w:trHeight w:val="21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40" w:lineRule="exact"/>
              <w:ind w:firstLine="0"/>
              <w:jc w:val="center"/>
            </w:pPr>
            <w:r w:rsidRPr="00144709">
              <w:rPr>
                <w:rStyle w:val="2ArialUnicodeMS12"/>
                <w:rFonts w:ascii="Times New Roman" w:cs="Times New Roman"/>
                <w:color w:val="000000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4709" w:rsidRPr="00144709" w:rsidRDefault="00144709" w:rsidP="000A6881">
            <w:pPr>
              <w:pStyle w:val="21"/>
              <w:shd w:val="clear" w:color="auto" w:fill="auto"/>
              <w:spacing w:line="140" w:lineRule="exact"/>
              <w:ind w:firstLine="0"/>
              <w:jc w:val="left"/>
            </w:pPr>
            <w:r w:rsidRPr="00144709">
              <w:rPr>
                <w:rStyle w:val="2ArialUnicodeMS12"/>
                <w:rFonts w:ascii="Times New Roman" w:cs="Times New Roman"/>
                <w:color w:val="000000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4709" w:rsidRPr="00144709" w:rsidRDefault="00144709" w:rsidP="000A6881">
            <w:pPr>
              <w:pStyle w:val="21"/>
              <w:shd w:val="clear" w:color="auto" w:fill="auto"/>
              <w:spacing w:line="140" w:lineRule="exact"/>
              <w:ind w:firstLine="0"/>
              <w:jc w:val="left"/>
            </w:pPr>
            <w:r w:rsidRPr="00144709">
              <w:rPr>
                <w:rStyle w:val="2ArialUnicodeMS12"/>
                <w:rFonts w:asci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44709" w:rsidRPr="00144709" w:rsidRDefault="00144709" w:rsidP="000A6881">
            <w:pPr>
              <w:pStyle w:val="21"/>
              <w:shd w:val="clear" w:color="auto" w:fill="auto"/>
              <w:spacing w:line="140" w:lineRule="exact"/>
              <w:ind w:firstLine="0"/>
              <w:jc w:val="left"/>
            </w:pPr>
            <w:r w:rsidRPr="00144709">
              <w:rPr>
                <w:rStyle w:val="2ArialUnicodeMS12"/>
                <w:rFonts w:ascii="Times New Roman" w:cs="Times New Roman"/>
                <w:color w:val="000000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4709" w:rsidRPr="00144709" w:rsidRDefault="00144709" w:rsidP="000A6881">
            <w:pPr>
              <w:pStyle w:val="21"/>
              <w:shd w:val="clear" w:color="auto" w:fill="auto"/>
              <w:spacing w:line="140" w:lineRule="exact"/>
              <w:ind w:firstLine="0"/>
              <w:jc w:val="left"/>
            </w:pPr>
            <w:r w:rsidRPr="00144709">
              <w:rPr>
                <w:rStyle w:val="2ArialUnicodeMS12"/>
                <w:rFonts w:ascii="Times New Roman" w:cs="Times New Roman"/>
                <w:color w:val="000000"/>
              </w:rPr>
              <w:t>5</w:t>
            </w:r>
          </w:p>
        </w:tc>
      </w:tr>
      <w:tr w:rsidR="00144709" w:rsidRPr="00144709" w:rsidTr="009211F4">
        <w:trPr>
          <w:trHeight w:val="71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Механическое повреждение подземных и (или) наземных коммуникаций расположенных на территории Заказчика,</w:t>
            </w:r>
            <w:r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произошедшее по вине Подрядчика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  <w:tr w:rsidR="00144709" w:rsidRPr="00144709" w:rsidTr="009211F4">
        <w:trPr>
          <w:trHeight w:val="96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Инцидент/авария/замыкание линий электропередач и других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производственных конструкций энергетического оборудования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расположенных на территории Заказчика, не приведшие к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отключению энергопотребителей, повреждению электрооборудования,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произошедшие по вине Подрядчика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44709" w:rsidRPr="00144709" w:rsidTr="009211F4">
        <w:trPr>
          <w:trHeight w:val="84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Инцидент/авария/замыкание линий электропередач и других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производственных конструкций энергетического оборудования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расположенных на территории Заказчика, приведшие к отключению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энергопотребителей, повреждению электрооборудования,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произошедшие по вине Подрядчика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800</w:t>
            </w:r>
          </w:p>
        </w:tc>
      </w:tr>
      <w:tr w:rsidR="00144709" w:rsidRPr="00144709" w:rsidTr="009211F4">
        <w:trPr>
          <w:trHeight w:val="50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Самовольное подключение электроустановок Подрядчика к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электрическим сетям и трансформаторным подстанциям Заказчика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44709" w:rsidRPr="00144709" w:rsidTr="009211F4">
        <w:trPr>
          <w:trHeight w:val="616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Нахождение на территории Заказчика физического лица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привлеченного Подрядчиком для выполнения Работ, на основании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гражданско-правового договора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44709" w:rsidRPr="00144709" w:rsidTr="009211F4">
        <w:trPr>
          <w:trHeight w:val="96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Нахождение на территории Заказчика иностранного гражданина и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(или) лица без гражданства привлеченных Подрядчиком для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выполнения Работ с нарушением миграционного законодательства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РФ. Отсутствие разрешения на привлечение иностранной рабочей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силы.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44709" w:rsidRPr="00144709" w:rsidTr="009211F4">
        <w:trPr>
          <w:trHeight w:val="993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Употребления работником Подрядчика алкогольной продукции,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наркотических, психотропных, иных одурманивающих веществ, на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территории Заказчика. Нахождение работника Подрядчика на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территории Заказчика в состоянии алкогольного, наркотического,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токсического опьянения.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44709" w:rsidRPr="00144709" w:rsidTr="009211F4">
        <w:trPr>
          <w:trHeight w:val="554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Завоз/пронос (попытка завоза/проноса) работником Подрядчика на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территорию Заказчика алкогольной продукции (в том числе пива),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наркотических, психотропных веществ.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44709" w:rsidRPr="00144709" w:rsidTr="009211F4">
        <w:trPr>
          <w:trHeight w:val="42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Привлечение Субподрядчика без предусмотренного Договором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предварительного письменного согласования с Заказчиком.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500</w:t>
            </w:r>
          </w:p>
        </w:tc>
      </w:tr>
      <w:tr w:rsidR="00144709" w:rsidRPr="00144709" w:rsidTr="009211F4">
        <w:trPr>
          <w:trHeight w:val="39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Самовольное возобновление работ, выполнение которых было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приостановлено представителем Заказчика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300</w:t>
            </w:r>
          </w:p>
        </w:tc>
      </w:tr>
      <w:tr w:rsidR="00144709" w:rsidRPr="00144709" w:rsidTr="009211F4">
        <w:trPr>
          <w:trHeight w:val="98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Непредставление Подрядчиком, нарушение сроков предоставления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Заказчику отчетов, актов, а также справок сведений, и иных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информационных данных, обязанность по предоставлению которых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возложена на Подрядчика Договором, а также истребованных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Заказчиком на основании Договора.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2F3A0F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144709" w:rsidRPr="00144709" w:rsidTr="009211F4">
        <w:trPr>
          <w:trHeight w:val="70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Выполнение работ работниками Подрядчика без разрешительных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документов, согласованных Заказчиком (разрешение на производство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работ, акт-допуск, наряд-допуск и др ).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44709" w:rsidRPr="00144709" w:rsidTr="009211F4">
        <w:trPr>
          <w:trHeight w:val="83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Сокрытие Подрядчиком информации об инцидентах/авариях,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несчастных случаях, пожарах и других происшествиях либо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уведомление о них с опозданием более чем на 4 часа с момента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обнаружения происшествия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2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44709" w:rsidRPr="00144709" w:rsidTr="009211F4">
        <w:trPr>
          <w:trHeight w:val="71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2F3A0F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6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Неисполнение в установленный срок предписаний Заказчика в области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пожарной безопасности, охраны труда, окружающей среды и</w:t>
            </w: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br/>
              <w:t>промышленной безопасности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437397">
            <w:pPr>
              <w:pStyle w:val="21"/>
              <w:shd w:val="clear" w:color="auto" w:fill="auto"/>
              <w:spacing w:line="240" w:lineRule="atLeas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"/>
                <w:rFonts w:asci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</w:tbl>
    <w:p w:rsidR="00144709" w:rsidRPr="00144709" w:rsidRDefault="00144709" w:rsidP="00144709">
      <w:pPr>
        <w:rPr>
          <w:sz w:val="18"/>
          <w:szCs w:val="18"/>
        </w:rPr>
        <w:sectPr w:rsidR="00144709" w:rsidRPr="00144709" w:rsidSect="009211F4">
          <w:footerReference w:type="default" r:id="rId9"/>
          <w:pgSz w:w="11909" w:h="16840"/>
          <w:pgMar w:top="1061" w:right="710" w:bottom="1061" w:left="851" w:header="0" w:footer="3" w:gutter="0"/>
          <w:cols w:space="720"/>
          <w:noEndnote/>
          <w:docGrid w:linePitch="360"/>
        </w:sectPr>
      </w:pPr>
    </w:p>
    <w:tbl>
      <w:tblPr>
        <w:tblW w:w="992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"/>
        <w:gridCol w:w="5904"/>
        <w:gridCol w:w="1276"/>
        <w:gridCol w:w="1275"/>
        <w:gridCol w:w="993"/>
      </w:tblGrid>
      <w:tr w:rsidR="00144709" w:rsidRPr="00144709" w:rsidTr="009211F4">
        <w:trPr>
          <w:trHeight w:val="256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Завоз/пронос (попытка завоза/проноса) работником Подрядчика на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территорию Заказчика, хранение, распространение, транспортировка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на территории Заказчика: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1"/>
              </w:numPr>
              <w:shd w:val="clear" w:color="auto" w:fill="auto"/>
              <w:tabs>
                <w:tab w:val="left" w:pos="101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взрывчатых веществ и взрывных устройств, радиоактивных,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легковоспламеняющихся, отравляющих, ядовитых,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сильнодействующих химически активных веществ, кроме случаев,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санкционированных Заказчиком, при условии соблюдения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установленных правил и норм безопасности при перевозке и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хранении;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1"/>
              </w:numPr>
              <w:shd w:val="clear" w:color="auto" w:fill="auto"/>
              <w:tabs>
                <w:tab w:val="left" w:pos="101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огнестрельного, газового, пневматического, холодного оружия и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боеприпасов к нему, за исключением случаев,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предусмотренных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действующим законодательством РФ;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1"/>
              </w:numPr>
              <w:shd w:val="clear" w:color="auto" w:fill="auto"/>
              <w:tabs>
                <w:tab w:val="left" w:pos="96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иных запрещенных в гражданском обороте веществ и предметов.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</w:tr>
      <w:tr w:rsidR="00144709" w:rsidRPr="00144709" w:rsidTr="009211F4">
        <w:trPr>
          <w:trHeight w:val="144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Нарушение Подрядчиком требований/лоложений локальных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нормативных актов Заказчика, и/или нарушений требований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Заказчика, основанных на локальных нормативных актах,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обязанность соблюдения которых предусмотрена Договором,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законодательства РФ в области промышленной, пожарной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безопасности, охраны труда и окружающей среды (за исключением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нарушений, предусмотренных отдельными пунктами настоящего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Приложения)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144709" w:rsidRPr="00144709" w:rsidTr="009211F4">
        <w:trPr>
          <w:trHeight w:val="565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Выполнение работ работниками Подрядчика со следующими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нарушениями: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2"/>
              </w:numPr>
              <w:shd w:val="clear" w:color="auto" w:fill="auto"/>
              <w:tabs>
                <w:tab w:val="left" w:pos="101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отсутствие на месте производства работ наряда-допуска или его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неправильное оформление при проведении работ повышенной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опасности (за исключением случаев, когда наряд-допуск не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требуется для указанного вида работ);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2"/>
              </w:numPr>
              <w:shd w:val="clear" w:color="auto" w:fill="auto"/>
              <w:tabs>
                <w:tab w:val="left" w:pos="96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отсутствие на месте производства работ повышенной опасности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исправных инструментов и приборов, предупредительных знаков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безопасности, средств пожаротушения и испытанных устройств и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приспособлений, которые должны иметься в соответствии с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правилами, инструкциями по проведению работ и (или) отражены в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наряде-допуске;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2"/>
              </w:numPr>
              <w:shd w:val="clear" w:color="auto" w:fill="auto"/>
              <w:tabs>
                <w:tab w:val="left" w:pos="101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проведение работ работниками, не имеющими соответствующего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допуска к указанным работам, неаттестованными или не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прошедшими проверку знаний и/или инструктаж;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2"/>
              </w:numPr>
              <w:shd w:val="clear" w:color="auto" w:fill="auto"/>
              <w:tabs>
                <w:tab w:val="left" w:pos="91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отсутствие на месте проведения работ повышенной опасности,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работника ответственного за проведение работ (производителя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работ), если возможность временного отсутствия не оговорена в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правилах проведения указанного вида работ;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2"/>
              </w:numPr>
              <w:shd w:val="clear" w:color="auto" w:fill="auto"/>
              <w:tabs>
                <w:tab w:val="left" w:pos="91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отсутствие у исполнителей работ либо неприменение ими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специальной одежды, специальной обуви и других СИЗ,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необходимых при проведении конкретного вида работ;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2"/>
              </w:numPr>
              <w:shd w:val="clear" w:color="auto" w:fill="auto"/>
              <w:tabs>
                <w:tab w:val="left" w:pos="91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использование исполнителями работ инструментов, оборудования,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подлежащих регулярным поверкам, но не имеющих отметок о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прохождении поверки, или имеющих явные следы нарушения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конструктивной целостности;</w:t>
            </w:r>
          </w:p>
          <w:p w:rsidR="00144709" w:rsidRPr="00144709" w:rsidRDefault="00144709" w:rsidP="00CC0822">
            <w:pPr>
              <w:pStyle w:val="21"/>
              <w:numPr>
                <w:ilvl w:val="0"/>
                <w:numId w:val="32"/>
              </w:numPr>
              <w:shd w:val="clear" w:color="auto" w:fill="auto"/>
              <w:tabs>
                <w:tab w:val="left" w:pos="96"/>
              </w:tabs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наличие предписаний государственных органов или распоряжений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руководителя Общества или подразделения о приостановке работ,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если не выполнены все условия возобновления работ.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144709" w:rsidRPr="00144709" w:rsidTr="009211F4">
        <w:trPr>
          <w:trHeight w:val="127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Default="00144709" w:rsidP="00CC0822">
            <w:pPr>
              <w:pStyle w:val="21"/>
              <w:shd w:val="clear" w:color="auto" w:fill="auto"/>
              <w:spacing w:line="182" w:lineRule="exact"/>
              <w:ind w:firstLine="0"/>
              <w:jc w:val="left"/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Нарушение Подрядчиком требований/положений локальных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нормативных актов Заказчика, и/или нарушений требований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Заказчика, основанных на локальных нормативных актах,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обязанность соблюдения которых предусмотрена Договором,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законодательства РФ в области промышленной, пожарной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безопасности, охраны труда и окружающей среды приведшие к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повреждению жизни и здоровью человека</w:t>
            </w:r>
          </w:p>
          <w:p w:rsidR="00CC0822" w:rsidRPr="00144709" w:rsidRDefault="00CC0822" w:rsidP="00CC0822">
            <w:pPr>
              <w:pStyle w:val="21"/>
              <w:shd w:val="clear" w:color="auto" w:fill="auto"/>
              <w:spacing w:line="182" w:lineRule="exact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CC0822" w:rsidRPr="00144709" w:rsidTr="009211F4">
        <w:trPr>
          <w:trHeight w:val="140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Нарушение Подрядчиком требований/положений локальных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нормативных актов Заказчика, и/или нарушений требований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Заказчика, основанных на локальных нормативных актах,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обязанность соблюдения которых предусмотрена Договором,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законодательства РФ в области промышленной, пожарной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безопасности, охраны труда и окружающей среды приведшие к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инвалидности и/или смерти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1000</w:t>
            </w:r>
          </w:p>
        </w:tc>
      </w:tr>
      <w:tr w:rsidR="00144709" w:rsidRPr="00144709" w:rsidTr="009211F4">
        <w:trPr>
          <w:trHeight w:val="126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82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Отсутствие договора добровольного медицинского страхования от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несчастных случаев со страховой суммой не менее 400 000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(четыреста тысяч) рублей с включением как минимум следующих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рисков: смерти в результате несчастного случая; постоянной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(полной) утраты трудоспособности в результате несчастного случая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  <w:lang w:val="en-US" w:eastAsia="en-US"/>
              </w:rPr>
              <w:t>I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  <w:lang w:eastAsia="en-US"/>
              </w:rPr>
              <w:t xml:space="preserve">,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II,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  <w:lang w:val="en-US" w:eastAsia="en-US"/>
              </w:rPr>
              <w:t>III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групп инвалидности.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80</w:t>
            </w:r>
          </w:p>
        </w:tc>
      </w:tr>
      <w:tr w:rsidR="00144709" w:rsidRPr="00144709" w:rsidTr="009211F4">
        <w:trPr>
          <w:trHeight w:val="55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Разлив нефти, нефтепродуктов, подтоварной воды, кислоты и иных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опасных веществ.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150</w:t>
            </w:r>
          </w:p>
        </w:tc>
      </w:tr>
      <w:tr w:rsidR="00144709" w:rsidRPr="00144709" w:rsidTr="009211F4">
        <w:trPr>
          <w:trHeight w:val="126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Несоблюдение Подрядчиком экологических, санитарно-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эпидемиологических и иных требований при сборе, накоплении,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хранении, обезвреживании, транспортировке, захоронении отходов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производства и потребления, а также требований к организации и</w:t>
            </w:r>
            <w:r w:rsidR="00CC0822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содержанию мест временного накопления и хранения отходов.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23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SakkalMajalla"/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144709" w:rsidRPr="00144709" w:rsidTr="009211F4">
        <w:trPr>
          <w:trHeight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78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Невыполнение обязанностей по содержанию и уборке рабочей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площади и прилегающей непосредственно к ней территории.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144709" w:rsidRPr="00144709" w:rsidTr="009211F4">
        <w:trPr>
          <w:trHeight w:val="55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87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Передвижения гусеничной техники своим ходом по дорогам с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асфальто-бетонным и щебеночно-гравийным покрытием.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300</w:t>
            </w:r>
          </w:p>
        </w:tc>
      </w:tr>
      <w:tr w:rsidR="00144709" w:rsidRPr="00144709" w:rsidTr="009211F4">
        <w:trPr>
          <w:trHeight w:val="114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82" w:lineRule="exact"/>
              <w:ind w:firstLine="0"/>
              <w:jc w:val="left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Нарушение работником Подрядчика Правил дорожного движения,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маршрута движения транспорта (передвижение по дорогам и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подъездным путям, не указанным в разрешении на перевозку</w:t>
            </w: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br/>
              <w:t>крупногабаритных и(или) тяжеловесных грузов).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9" w:rsidRPr="00144709" w:rsidRDefault="00144709" w:rsidP="00CC0822">
            <w:pPr>
              <w:pStyle w:val="21"/>
              <w:shd w:val="clear" w:color="auto" w:fill="auto"/>
              <w:spacing w:line="150" w:lineRule="exact"/>
              <w:ind w:firstLine="0"/>
              <w:jc w:val="center"/>
              <w:rPr>
                <w:sz w:val="18"/>
                <w:szCs w:val="18"/>
              </w:rPr>
            </w:pPr>
            <w:r w:rsidRPr="00144709">
              <w:rPr>
                <w:rStyle w:val="2ArialUnicodeMS13"/>
                <w:rFonts w:asci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</w:tbl>
    <w:p w:rsidR="00CC0822" w:rsidRDefault="00CC0822" w:rsidP="00CC0822">
      <w:pPr>
        <w:jc w:val="both"/>
        <w:rPr>
          <w:sz w:val="23"/>
          <w:szCs w:val="23"/>
        </w:rPr>
      </w:pPr>
    </w:p>
    <w:p w:rsidR="00144709" w:rsidRPr="00CC0822" w:rsidRDefault="00144709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  <w:r w:rsidRPr="00CC0822">
        <w:rPr>
          <w:rFonts w:hint="eastAsia"/>
          <w:sz w:val="23"/>
          <w:szCs w:val="23"/>
        </w:rPr>
        <w:t>Примечания</w:t>
      </w:r>
      <w:r w:rsidRPr="00CC0822">
        <w:rPr>
          <w:sz w:val="23"/>
          <w:szCs w:val="23"/>
        </w:rPr>
        <w:t>:</w:t>
      </w:r>
    </w:p>
    <w:p w:rsidR="00144709" w:rsidRPr="00CC0822" w:rsidRDefault="00144709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  <w:r w:rsidRPr="00CC0822">
        <w:rPr>
          <w:sz w:val="23"/>
          <w:szCs w:val="23"/>
        </w:rPr>
        <w:t xml:space="preserve">1. </w:t>
      </w:r>
      <w:r w:rsidRPr="00CC0822">
        <w:rPr>
          <w:rFonts w:hint="eastAsia"/>
          <w:sz w:val="23"/>
          <w:szCs w:val="23"/>
        </w:rPr>
        <w:t>Штраф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взыскивается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за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каждый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факт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нарушения</w:t>
      </w:r>
      <w:r w:rsidRPr="00CC0822">
        <w:rPr>
          <w:sz w:val="23"/>
          <w:szCs w:val="23"/>
        </w:rPr>
        <w:t xml:space="preserve">, </w:t>
      </w:r>
      <w:r w:rsidRPr="00CC0822">
        <w:rPr>
          <w:rFonts w:hint="eastAsia"/>
          <w:sz w:val="23"/>
          <w:szCs w:val="23"/>
        </w:rPr>
        <w:t>если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Приложением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не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предусмотрено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иное</w:t>
      </w:r>
      <w:r w:rsidRPr="00CC0822">
        <w:rPr>
          <w:sz w:val="23"/>
          <w:szCs w:val="23"/>
        </w:rPr>
        <w:t>.</w:t>
      </w:r>
    </w:p>
    <w:p w:rsidR="00144709" w:rsidRPr="00CC0822" w:rsidRDefault="00144709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  <w:r w:rsidRPr="00CC0822">
        <w:rPr>
          <w:sz w:val="23"/>
          <w:szCs w:val="23"/>
        </w:rPr>
        <w:t xml:space="preserve">2 </w:t>
      </w:r>
      <w:r w:rsidRPr="00CC0822">
        <w:rPr>
          <w:rFonts w:hint="eastAsia"/>
          <w:sz w:val="23"/>
          <w:szCs w:val="23"/>
        </w:rPr>
        <w:t>В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случае</w:t>
      </w:r>
      <w:r w:rsidRPr="00CC0822">
        <w:rPr>
          <w:sz w:val="23"/>
          <w:szCs w:val="23"/>
        </w:rPr>
        <w:t xml:space="preserve">, </w:t>
      </w:r>
      <w:r w:rsidRPr="00CC0822">
        <w:rPr>
          <w:rFonts w:hint="eastAsia"/>
          <w:sz w:val="23"/>
          <w:szCs w:val="23"/>
        </w:rPr>
        <w:t>если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установлено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нарушение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двумя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более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работниками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Подрядчика</w:t>
      </w:r>
      <w:r w:rsidRPr="00CC0822">
        <w:rPr>
          <w:sz w:val="23"/>
          <w:szCs w:val="23"/>
        </w:rPr>
        <w:t xml:space="preserve">, </w:t>
      </w:r>
      <w:r w:rsidRPr="00CC0822">
        <w:rPr>
          <w:rFonts w:hint="eastAsia"/>
          <w:sz w:val="23"/>
          <w:szCs w:val="23"/>
        </w:rPr>
        <w:t>штраф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взыскивается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по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факту</w:t>
      </w:r>
      <w:r w:rsidRPr="00CC0822">
        <w:rPr>
          <w:sz w:val="23"/>
          <w:szCs w:val="23"/>
        </w:rPr>
        <w:t xml:space="preserve"> (</w:t>
      </w:r>
      <w:r w:rsidRPr="00CC0822">
        <w:rPr>
          <w:rFonts w:hint="eastAsia"/>
          <w:sz w:val="23"/>
          <w:szCs w:val="23"/>
        </w:rPr>
        <w:t>один</w:t>
      </w:r>
      <w:r w:rsid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факт</w:t>
      </w:r>
      <w:r w:rsid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соответствует</w:t>
      </w:r>
      <w:r w:rsid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нарушению</w:t>
      </w:r>
      <w:r w:rsid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одним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работником</w:t>
      </w:r>
      <w:r w:rsidRPr="00CC0822">
        <w:rPr>
          <w:sz w:val="23"/>
          <w:szCs w:val="23"/>
        </w:rPr>
        <w:t>).</w:t>
      </w:r>
    </w:p>
    <w:p w:rsidR="00144709" w:rsidRPr="00CC0822" w:rsidRDefault="00144709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  <w:r w:rsidRPr="00CC0822">
        <w:rPr>
          <w:rFonts w:hint="eastAsia"/>
          <w:sz w:val="23"/>
          <w:szCs w:val="23"/>
        </w:rPr>
        <w:t>Штраф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взыскивается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сверх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иных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выплат</w:t>
      </w:r>
      <w:r w:rsidRPr="00CC0822">
        <w:rPr>
          <w:sz w:val="23"/>
          <w:szCs w:val="23"/>
        </w:rPr>
        <w:t xml:space="preserve">, </w:t>
      </w:r>
      <w:r w:rsidRPr="00CC0822">
        <w:rPr>
          <w:rFonts w:hint="eastAsia"/>
          <w:sz w:val="23"/>
          <w:szCs w:val="23"/>
        </w:rPr>
        <w:t>уплачиваемых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в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связи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причинением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Заказчику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убытков</w:t>
      </w:r>
      <w:r w:rsidRPr="00CC0822">
        <w:rPr>
          <w:sz w:val="23"/>
          <w:szCs w:val="23"/>
        </w:rPr>
        <w:t>.</w:t>
      </w:r>
    </w:p>
    <w:p w:rsidR="00144709" w:rsidRPr="00CC0822" w:rsidRDefault="00144709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  <w:r w:rsidRPr="00CC0822">
        <w:rPr>
          <w:rFonts w:hint="eastAsia"/>
          <w:sz w:val="23"/>
          <w:szCs w:val="23"/>
        </w:rPr>
        <w:t>Подрядчик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отвечает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за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нарушения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Субподрядчиков</w:t>
      </w:r>
      <w:r w:rsidRPr="00CC0822">
        <w:rPr>
          <w:sz w:val="23"/>
          <w:szCs w:val="23"/>
        </w:rPr>
        <w:t xml:space="preserve">, </w:t>
      </w:r>
      <w:r w:rsidRPr="00CC0822">
        <w:rPr>
          <w:rFonts w:hint="eastAsia"/>
          <w:sz w:val="23"/>
          <w:szCs w:val="23"/>
        </w:rPr>
        <w:t>иных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третьих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лиц</w:t>
      </w:r>
      <w:r w:rsidRPr="00CC0822">
        <w:rPr>
          <w:sz w:val="23"/>
          <w:szCs w:val="23"/>
        </w:rPr>
        <w:t xml:space="preserve">, </w:t>
      </w:r>
      <w:r w:rsidRPr="00CC0822">
        <w:rPr>
          <w:rFonts w:hint="eastAsia"/>
          <w:sz w:val="23"/>
          <w:szCs w:val="23"/>
        </w:rPr>
        <w:t>выполняющих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работы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на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объектах</w:t>
      </w:r>
      <w:r w:rsidRPr="00CC0822">
        <w:rPr>
          <w:sz w:val="23"/>
          <w:szCs w:val="23"/>
        </w:rPr>
        <w:t xml:space="preserve">, </w:t>
      </w:r>
      <w:r w:rsidRPr="00CC0822">
        <w:rPr>
          <w:rFonts w:hint="eastAsia"/>
          <w:sz w:val="23"/>
          <w:szCs w:val="23"/>
        </w:rPr>
        <w:t>на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территории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Заказчика</w:t>
      </w:r>
      <w:r w:rsidRPr="00CC0822">
        <w:rPr>
          <w:sz w:val="23"/>
          <w:szCs w:val="23"/>
        </w:rPr>
        <w:t xml:space="preserve">, </w:t>
      </w:r>
      <w:r w:rsidRPr="00CC0822">
        <w:rPr>
          <w:rFonts w:hint="eastAsia"/>
          <w:sz w:val="23"/>
          <w:szCs w:val="23"/>
        </w:rPr>
        <w:t>как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за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свои</w:t>
      </w:r>
      <w:r w:rsid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собственные</w:t>
      </w:r>
      <w:r w:rsidRPr="00CC0822">
        <w:rPr>
          <w:sz w:val="23"/>
          <w:szCs w:val="23"/>
        </w:rPr>
        <w:t>.</w:t>
      </w:r>
    </w:p>
    <w:p w:rsidR="00144709" w:rsidRPr="00CC0822" w:rsidRDefault="00144709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  <w:r w:rsidRPr="00CC0822">
        <w:rPr>
          <w:rFonts w:hint="eastAsia"/>
          <w:sz w:val="23"/>
          <w:szCs w:val="23"/>
        </w:rPr>
        <w:t>При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выявлении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Подрядчиком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собственных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работников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признаками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алкогольного</w:t>
      </w:r>
      <w:r w:rsidRPr="00CC0822">
        <w:rPr>
          <w:sz w:val="23"/>
          <w:szCs w:val="23"/>
        </w:rPr>
        <w:t xml:space="preserve">, </w:t>
      </w:r>
      <w:r w:rsidRPr="00CC0822">
        <w:rPr>
          <w:rFonts w:hint="eastAsia"/>
          <w:sz w:val="23"/>
          <w:szCs w:val="23"/>
        </w:rPr>
        <w:t>наркотического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или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токсического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опьянения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выдворения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их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</w:t>
      </w:r>
      <w:r w:rsid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территории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Заказчика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штрафные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санкции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к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Подрядчику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не</w:t>
      </w:r>
      <w:r w:rsidRPr="00CC0822">
        <w:rPr>
          <w:sz w:val="23"/>
          <w:szCs w:val="23"/>
        </w:rPr>
        <w:t xml:space="preserve"> </w:t>
      </w:r>
      <w:r w:rsidRPr="00CC0822">
        <w:rPr>
          <w:rFonts w:hint="eastAsia"/>
          <w:sz w:val="23"/>
          <w:szCs w:val="23"/>
        </w:rPr>
        <w:t>применяются</w:t>
      </w:r>
      <w:r w:rsidRPr="00CC0822">
        <w:rPr>
          <w:sz w:val="23"/>
          <w:szCs w:val="23"/>
        </w:rPr>
        <w:t>.</w:t>
      </w:r>
    </w:p>
    <w:p w:rsidR="00CC0822" w:rsidRDefault="00CC0822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</w:p>
    <w:p w:rsidR="00CC0822" w:rsidRDefault="00CC0822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</w:p>
    <w:p w:rsidR="00144709" w:rsidRPr="00CC0822" w:rsidRDefault="00144709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  <w:r w:rsidRPr="00CC0822">
        <w:rPr>
          <w:rFonts w:hint="eastAsia"/>
          <w:sz w:val="23"/>
          <w:szCs w:val="23"/>
        </w:rPr>
        <w:t>З</w:t>
      </w:r>
      <w:r w:rsidR="00437397">
        <w:rPr>
          <w:sz w:val="23"/>
          <w:szCs w:val="23"/>
        </w:rPr>
        <w:t>аказчик</w:t>
      </w:r>
      <w:r w:rsidRPr="00CC0822">
        <w:rPr>
          <w:sz w:val="23"/>
          <w:szCs w:val="23"/>
        </w:rPr>
        <w:t>:</w:t>
      </w:r>
      <w:r w:rsidR="00437397">
        <w:rPr>
          <w:sz w:val="23"/>
          <w:szCs w:val="23"/>
        </w:rPr>
        <w:t>______________</w:t>
      </w:r>
    </w:p>
    <w:p w:rsidR="00CC0822" w:rsidRDefault="00CC0822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</w:p>
    <w:p w:rsidR="00CC0822" w:rsidRDefault="00CC0822" w:rsidP="00437397">
      <w:pPr>
        <w:tabs>
          <w:tab w:val="left" w:pos="10773"/>
        </w:tabs>
        <w:ind w:left="284" w:right="180"/>
        <w:jc w:val="both"/>
        <w:rPr>
          <w:sz w:val="23"/>
          <w:szCs w:val="23"/>
        </w:rPr>
      </w:pPr>
    </w:p>
    <w:p w:rsidR="00144709" w:rsidRPr="009211F4" w:rsidRDefault="00144709" w:rsidP="009211F4">
      <w:pPr>
        <w:tabs>
          <w:tab w:val="left" w:pos="10773"/>
        </w:tabs>
        <w:ind w:left="284" w:right="180"/>
        <w:jc w:val="both"/>
        <w:rPr>
          <w:b/>
          <w:sz w:val="23"/>
          <w:szCs w:val="23"/>
        </w:rPr>
      </w:pPr>
      <w:r w:rsidRPr="00CC0822">
        <w:rPr>
          <w:rFonts w:hint="eastAsia"/>
          <w:sz w:val="23"/>
          <w:szCs w:val="23"/>
        </w:rPr>
        <w:t>П</w:t>
      </w:r>
      <w:r w:rsidR="009211F4">
        <w:rPr>
          <w:sz w:val="23"/>
          <w:szCs w:val="23"/>
        </w:rPr>
        <w:t>одрядчик:____________</w:t>
      </w:r>
    </w:p>
    <w:sectPr w:rsidR="00144709" w:rsidRPr="009211F4" w:rsidSect="00144709">
      <w:pgSz w:w="11906" w:h="16838"/>
      <w:pgMar w:top="1276" w:right="851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52A" w:rsidRDefault="00B4752A" w:rsidP="00766E87">
      <w:r>
        <w:separator/>
      </w:r>
    </w:p>
  </w:endnote>
  <w:endnote w:type="continuationSeparator" w:id="0">
    <w:p w:rsidR="00B4752A" w:rsidRDefault="00B4752A" w:rsidP="00766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50D" w:rsidRPr="002D18E3" w:rsidRDefault="003B450D">
    <w:pPr>
      <w:pStyle w:val="ac"/>
      <w:jc w:val="center"/>
      <w:rPr>
        <w:color w:val="808080"/>
      </w:rPr>
    </w:pPr>
    <w:r w:rsidRPr="002D18E3">
      <w:rPr>
        <w:color w:val="808080"/>
      </w:rPr>
      <w:fldChar w:fldCharType="begin"/>
    </w:r>
    <w:r w:rsidRPr="002D18E3">
      <w:rPr>
        <w:color w:val="808080"/>
      </w:rPr>
      <w:instrText>PAGE   \* MERGEFORMAT</w:instrText>
    </w:r>
    <w:r w:rsidRPr="002D18E3">
      <w:rPr>
        <w:color w:val="808080"/>
      </w:rPr>
      <w:fldChar w:fldCharType="separate"/>
    </w:r>
    <w:r w:rsidR="00B4752A">
      <w:rPr>
        <w:noProof/>
        <w:color w:val="808080"/>
      </w:rPr>
      <w:t>1</w:t>
    </w:r>
    <w:r w:rsidRPr="002D18E3">
      <w:rPr>
        <w:color w:val="808080"/>
      </w:rPr>
      <w:fldChar w:fldCharType="end"/>
    </w:r>
  </w:p>
  <w:p w:rsidR="003B450D" w:rsidRDefault="003B450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52A" w:rsidRDefault="00B4752A" w:rsidP="00766E87">
      <w:r>
        <w:separator/>
      </w:r>
    </w:p>
  </w:footnote>
  <w:footnote w:type="continuationSeparator" w:id="0">
    <w:p w:rsidR="00B4752A" w:rsidRDefault="00B4752A" w:rsidP="00766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&gt;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6">
    <w:nsid w:val="00000021"/>
    <w:multiLevelType w:val="multilevel"/>
    <w:tmpl w:val="00000020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7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>
    <w:nsid w:val="00000025"/>
    <w:multiLevelType w:val="multilevel"/>
    <w:tmpl w:val="0000002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9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0">
    <w:nsid w:val="00000029"/>
    <w:multiLevelType w:val="multilevel"/>
    <w:tmpl w:val="0000002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</w:abstractNum>
  <w:abstractNum w:abstractNumId="21">
    <w:nsid w:val="0000002B"/>
    <w:multiLevelType w:val="multilevel"/>
    <w:tmpl w:val="0000002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</w:abstractNum>
  <w:abstractNum w:abstractNumId="22">
    <w:nsid w:val="0000002D"/>
    <w:multiLevelType w:val="multilevel"/>
    <w:tmpl w:val="0000002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</w:abstractNum>
  <w:abstractNum w:abstractNumId="23">
    <w:nsid w:val="0000002F"/>
    <w:multiLevelType w:val="multilevel"/>
    <w:tmpl w:val="0000002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</w:abstractNum>
  <w:abstractNum w:abstractNumId="24">
    <w:nsid w:val="00000031"/>
    <w:multiLevelType w:val="multilevel"/>
    <w:tmpl w:val="0000003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</w:abstractNum>
  <w:abstractNum w:abstractNumId="25">
    <w:nsid w:val="03B03105"/>
    <w:multiLevelType w:val="multilevel"/>
    <w:tmpl w:val="034E0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1F621C2D"/>
    <w:multiLevelType w:val="multilevel"/>
    <w:tmpl w:val="034E0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F0C2CCC"/>
    <w:multiLevelType w:val="multilevel"/>
    <w:tmpl w:val="034E0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365F1213"/>
    <w:multiLevelType w:val="multilevel"/>
    <w:tmpl w:val="034E0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3A9D5080"/>
    <w:multiLevelType w:val="hybridMultilevel"/>
    <w:tmpl w:val="93908408"/>
    <w:lvl w:ilvl="0" w:tplc="B9DA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4829D4"/>
    <w:multiLevelType w:val="hybridMultilevel"/>
    <w:tmpl w:val="B934B5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52AB3415"/>
    <w:multiLevelType w:val="hybridMultilevel"/>
    <w:tmpl w:val="8FB0E368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33">
    <w:nsid w:val="565243C0"/>
    <w:multiLevelType w:val="hybridMultilevel"/>
    <w:tmpl w:val="C0A87BA6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34">
    <w:nsid w:val="5F2C620A"/>
    <w:multiLevelType w:val="multilevel"/>
    <w:tmpl w:val="034E0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631268D"/>
    <w:multiLevelType w:val="multilevel"/>
    <w:tmpl w:val="034E0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9CD2E73"/>
    <w:multiLevelType w:val="hybridMultilevel"/>
    <w:tmpl w:val="81D2F71C"/>
    <w:lvl w:ilvl="0" w:tplc="D1B6EE5A">
      <w:start w:val="1"/>
      <w:numFmt w:val="decimal"/>
      <w:lvlText w:val="%1.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DF2907"/>
    <w:multiLevelType w:val="hybridMultilevel"/>
    <w:tmpl w:val="EA9ABD62"/>
    <w:lvl w:ilvl="0" w:tplc="A588D9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9003937"/>
    <w:multiLevelType w:val="hybridMultilevel"/>
    <w:tmpl w:val="415238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7D002D7C"/>
    <w:multiLevelType w:val="hybridMultilevel"/>
    <w:tmpl w:val="6DB2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0"/>
  </w:num>
  <w:num w:numId="3">
    <w:abstractNumId w:val="30"/>
  </w:num>
  <w:num w:numId="4">
    <w:abstractNumId w:val="31"/>
  </w:num>
  <w:num w:numId="5">
    <w:abstractNumId w:val="39"/>
  </w:num>
  <w:num w:numId="6">
    <w:abstractNumId w:val="33"/>
  </w:num>
  <w:num w:numId="7">
    <w:abstractNumId w:val="32"/>
  </w:num>
  <w:num w:numId="8">
    <w:abstractNumId w:val="37"/>
  </w:num>
  <w:num w:numId="9">
    <w:abstractNumId w:val="38"/>
  </w:num>
  <w:num w:numId="10">
    <w:abstractNumId w:val="35"/>
  </w:num>
  <w:num w:numId="11">
    <w:abstractNumId w:val="28"/>
  </w:num>
  <w:num w:numId="12">
    <w:abstractNumId w:val="34"/>
  </w:num>
  <w:num w:numId="13">
    <w:abstractNumId w:val="29"/>
  </w:num>
  <w:num w:numId="14">
    <w:abstractNumId w:val="25"/>
  </w:num>
  <w:num w:numId="15">
    <w:abstractNumId w:val="26"/>
  </w:num>
  <w:num w:numId="16">
    <w:abstractNumId w:val="36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7"/>
  </w:num>
  <w:num w:numId="25">
    <w:abstractNumId w:val="8"/>
  </w:num>
  <w:num w:numId="26">
    <w:abstractNumId w:val="9"/>
  </w:num>
  <w:num w:numId="27">
    <w:abstractNumId w:val="10"/>
  </w:num>
  <w:num w:numId="28">
    <w:abstractNumId w:val="11"/>
  </w:num>
  <w:num w:numId="29">
    <w:abstractNumId w:val="12"/>
  </w:num>
  <w:num w:numId="30">
    <w:abstractNumId w:val="13"/>
  </w:num>
  <w:num w:numId="31">
    <w:abstractNumId w:val="14"/>
  </w:num>
  <w:num w:numId="32">
    <w:abstractNumId w:val="15"/>
  </w:num>
  <w:num w:numId="33">
    <w:abstractNumId w:val="16"/>
  </w:num>
  <w:num w:numId="34">
    <w:abstractNumId w:val="17"/>
  </w:num>
  <w:num w:numId="35">
    <w:abstractNumId w:val="18"/>
  </w:num>
  <w:num w:numId="36">
    <w:abstractNumId w:val="19"/>
  </w:num>
  <w:num w:numId="37">
    <w:abstractNumId w:val="20"/>
  </w:num>
  <w:num w:numId="38">
    <w:abstractNumId w:val="21"/>
  </w:num>
  <w:num w:numId="39">
    <w:abstractNumId w:val="22"/>
  </w:num>
  <w:num w:numId="40">
    <w:abstractNumId w:val="2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cumentProtection w:edit="forms" w:enforcement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D59"/>
    <w:rsid w:val="000054A8"/>
    <w:rsid w:val="00012C5B"/>
    <w:rsid w:val="0001382C"/>
    <w:rsid w:val="000335E0"/>
    <w:rsid w:val="00045EDB"/>
    <w:rsid w:val="000476E5"/>
    <w:rsid w:val="0004772C"/>
    <w:rsid w:val="000503B1"/>
    <w:rsid w:val="000504F4"/>
    <w:rsid w:val="00053030"/>
    <w:rsid w:val="00053C98"/>
    <w:rsid w:val="00066690"/>
    <w:rsid w:val="000713FC"/>
    <w:rsid w:val="00072A9D"/>
    <w:rsid w:val="0007578C"/>
    <w:rsid w:val="00081EF7"/>
    <w:rsid w:val="00082D14"/>
    <w:rsid w:val="00090F6A"/>
    <w:rsid w:val="00097C00"/>
    <w:rsid w:val="000A6881"/>
    <w:rsid w:val="000B26D2"/>
    <w:rsid w:val="000B2F03"/>
    <w:rsid w:val="000B507D"/>
    <w:rsid w:val="000B5AAB"/>
    <w:rsid w:val="000D032C"/>
    <w:rsid w:val="000D52BA"/>
    <w:rsid w:val="000E2204"/>
    <w:rsid w:val="000E7CF5"/>
    <w:rsid w:val="000F1247"/>
    <w:rsid w:val="000F6331"/>
    <w:rsid w:val="000F6481"/>
    <w:rsid w:val="00101178"/>
    <w:rsid w:val="00110E1C"/>
    <w:rsid w:val="00113B25"/>
    <w:rsid w:val="001142CF"/>
    <w:rsid w:val="001176F6"/>
    <w:rsid w:val="00121CA6"/>
    <w:rsid w:val="00123F36"/>
    <w:rsid w:val="001252E1"/>
    <w:rsid w:val="0012607C"/>
    <w:rsid w:val="001300E6"/>
    <w:rsid w:val="00130845"/>
    <w:rsid w:val="00133057"/>
    <w:rsid w:val="001344D9"/>
    <w:rsid w:val="00135E80"/>
    <w:rsid w:val="00144709"/>
    <w:rsid w:val="0014627C"/>
    <w:rsid w:val="001474A8"/>
    <w:rsid w:val="001559BF"/>
    <w:rsid w:val="00160C96"/>
    <w:rsid w:val="00170ECE"/>
    <w:rsid w:val="00172324"/>
    <w:rsid w:val="00173FA0"/>
    <w:rsid w:val="0017617B"/>
    <w:rsid w:val="00180422"/>
    <w:rsid w:val="001863AE"/>
    <w:rsid w:val="00191BD8"/>
    <w:rsid w:val="00195D00"/>
    <w:rsid w:val="00195F0F"/>
    <w:rsid w:val="001960A0"/>
    <w:rsid w:val="001A5109"/>
    <w:rsid w:val="001B0E29"/>
    <w:rsid w:val="001B1D55"/>
    <w:rsid w:val="001C3B58"/>
    <w:rsid w:val="001C502A"/>
    <w:rsid w:val="001D6A73"/>
    <w:rsid w:val="00221DF1"/>
    <w:rsid w:val="0022574A"/>
    <w:rsid w:val="00232AB7"/>
    <w:rsid w:val="00244AB8"/>
    <w:rsid w:val="00246BD2"/>
    <w:rsid w:val="00246CC1"/>
    <w:rsid w:val="002538AF"/>
    <w:rsid w:val="00257D16"/>
    <w:rsid w:val="00274013"/>
    <w:rsid w:val="00292E9E"/>
    <w:rsid w:val="002A19EF"/>
    <w:rsid w:val="002B421B"/>
    <w:rsid w:val="002C18D3"/>
    <w:rsid w:val="002C78F4"/>
    <w:rsid w:val="002D18E3"/>
    <w:rsid w:val="002D3566"/>
    <w:rsid w:val="002F26AB"/>
    <w:rsid w:val="002F3A0F"/>
    <w:rsid w:val="003147F6"/>
    <w:rsid w:val="00316998"/>
    <w:rsid w:val="0033008F"/>
    <w:rsid w:val="003347CD"/>
    <w:rsid w:val="00335EC5"/>
    <w:rsid w:val="003362BF"/>
    <w:rsid w:val="003458F4"/>
    <w:rsid w:val="003538D0"/>
    <w:rsid w:val="00361915"/>
    <w:rsid w:val="00374337"/>
    <w:rsid w:val="00377615"/>
    <w:rsid w:val="00381AE3"/>
    <w:rsid w:val="00392FAF"/>
    <w:rsid w:val="003A31B0"/>
    <w:rsid w:val="003A5810"/>
    <w:rsid w:val="003B3C00"/>
    <w:rsid w:val="003B450D"/>
    <w:rsid w:val="003C4DD5"/>
    <w:rsid w:val="003C6D67"/>
    <w:rsid w:val="003D01E8"/>
    <w:rsid w:val="003F2533"/>
    <w:rsid w:val="003F58F7"/>
    <w:rsid w:val="003F7B0D"/>
    <w:rsid w:val="00401D47"/>
    <w:rsid w:val="004023DA"/>
    <w:rsid w:val="004028EB"/>
    <w:rsid w:val="00403755"/>
    <w:rsid w:val="004051DB"/>
    <w:rsid w:val="00416A2D"/>
    <w:rsid w:val="00426E3D"/>
    <w:rsid w:val="00427791"/>
    <w:rsid w:val="004323DB"/>
    <w:rsid w:val="004343CF"/>
    <w:rsid w:val="0043514C"/>
    <w:rsid w:val="00437397"/>
    <w:rsid w:val="00444252"/>
    <w:rsid w:val="00451C30"/>
    <w:rsid w:val="00457EC9"/>
    <w:rsid w:val="00463293"/>
    <w:rsid w:val="0046411A"/>
    <w:rsid w:val="00471236"/>
    <w:rsid w:val="00492EA1"/>
    <w:rsid w:val="00497CE0"/>
    <w:rsid w:val="00497E1B"/>
    <w:rsid w:val="004A041B"/>
    <w:rsid w:val="004A1278"/>
    <w:rsid w:val="004A368A"/>
    <w:rsid w:val="004B6BF5"/>
    <w:rsid w:val="004C6C93"/>
    <w:rsid w:val="004D2F76"/>
    <w:rsid w:val="004D31B0"/>
    <w:rsid w:val="004D3BCD"/>
    <w:rsid w:val="004E7CF8"/>
    <w:rsid w:val="004F37DC"/>
    <w:rsid w:val="004F5D93"/>
    <w:rsid w:val="004F5FFB"/>
    <w:rsid w:val="00505D6B"/>
    <w:rsid w:val="005063AC"/>
    <w:rsid w:val="0051790E"/>
    <w:rsid w:val="00522E3C"/>
    <w:rsid w:val="00530627"/>
    <w:rsid w:val="0053319D"/>
    <w:rsid w:val="0055631C"/>
    <w:rsid w:val="00562448"/>
    <w:rsid w:val="0056454B"/>
    <w:rsid w:val="0056602A"/>
    <w:rsid w:val="0056711E"/>
    <w:rsid w:val="00582527"/>
    <w:rsid w:val="005B3290"/>
    <w:rsid w:val="005C164C"/>
    <w:rsid w:val="005C5B82"/>
    <w:rsid w:val="005D0B9C"/>
    <w:rsid w:val="005D7BE1"/>
    <w:rsid w:val="005E149B"/>
    <w:rsid w:val="005E4A28"/>
    <w:rsid w:val="005E4FE3"/>
    <w:rsid w:val="005E561C"/>
    <w:rsid w:val="005E601C"/>
    <w:rsid w:val="005F1C78"/>
    <w:rsid w:val="005F3CDD"/>
    <w:rsid w:val="00600A92"/>
    <w:rsid w:val="00620573"/>
    <w:rsid w:val="006257FF"/>
    <w:rsid w:val="00632068"/>
    <w:rsid w:val="00640838"/>
    <w:rsid w:val="00654224"/>
    <w:rsid w:val="00655979"/>
    <w:rsid w:val="00657D17"/>
    <w:rsid w:val="00660A5B"/>
    <w:rsid w:val="00673958"/>
    <w:rsid w:val="00674F7C"/>
    <w:rsid w:val="00684F1D"/>
    <w:rsid w:val="006942D4"/>
    <w:rsid w:val="006A0AAE"/>
    <w:rsid w:val="006B55F5"/>
    <w:rsid w:val="006B7066"/>
    <w:rsid w:val="006C2D5D"/>
    <w:rsid w:val="006C2DED"/>
    <w:rsid w:val="006C4561"/>
    <w:rsid w:val="006D027D"/>
    <w:rsid w:val="006D1917"/>
    <w:rsid w:val="006D428A"/>
    <w:rsid w:val="006D7521"/>
    <w:rsid w:val="006D7A41"/>
    <w:rsid w:val="006E3886"/>
    <w:rsid w:val="006E63CE"/>
    <w:rsid w:val="006E7BEE"/>
    <w:rsid w:val="00715F1C"/>
    <w:rsid w:val="00735242"/>
    <w:rsid w:val="00736F5B"/>
    <w:rsid w:val="00737650"/>
    <w:rsid w:val="0074560D"/>
    <w:rsid w:val="00746F09"/>
    <w:rsid w:val="00754B66"/>
    <w:rsid w:val="00756D26"/>
    <w:rsid w:val="007645C8"/>
    <w:rsid w:val="00766E87"/>
    <w:rsid w:val="007766E4"/>
    <w:rsid w:val="00776740"/>
    <w:rsid w:val="007C72EC"/>
    <w:rsid w:val="007D20F0"/>
    <w:rsid w:val="007D3468"/>
    <w:rsid w:val="007D3E1C"/>
    <w:rsid w:val="007D4647"/>
    <w:rsid w:val="007D5EBE"/>
    <w:rsid w:val="007E3E2A"/>
    <w:rsid w:val="007E3E76"/>
    <w:rsid w:val="007E4DC7"/>
    <w:rsid w:val="007F51F5"/>
    <w:rsid w:val="00802404"/>
    <w:rsid w:val="00812965"/>
    <w:rsid w:val="00813463"/>
    <w:rsid w:val="00832735"/>
    <w:rsid w:val="008361F3"/>
    <w:rsid w:val="008634C8"/>
    <w:rsid w:val="00882EDD"/>
    <w:rsid w:val="00885F59"/>
    <w:rsid w:val="008A2460"/>
    <w:rsid w:val="008B79A1"/>
    <w:rsid w:val="008C12B5"/>
    <w:rsid w:val="008C5E97"/>
    <w:rsid w:val="008E2EB4"/>
    <w:rsid w:val="008F1175"/>
    <w:rsid w:val="008F1525"/>
    <w:rsid w:val="00901C68"/>
    <w:rsid w:val="009038D0"/>
    <w:rsid w:val="0090445B"/>
    <w:rsid w:val="00915FFE"/>
    <w:rsid w:val="009171FF"/>
    <w:rsid w:val="009211F4"/>
    <w:rsid w:val="00927B2D"/>
    <w:rsid w:val="00943986"/>
    <w:rsid w:val="009519B6"/>
    <w:rsid w:val="009537D4"/>
    <w:rsid w:val="00954F90"/>
    <w:rsid w:val="00955D1D"/>
    <w:rsid w:val="009569DB"/>
    <w:rsid w:val="0096321B"/>
    <w:rsid w:val="00980416"/>
    <w:rsid w:val="00980D90"/>
    <w:rsid w:val="0098265E"/>
    <w:rsid w:val="00983558"/>
    <w:rsid w:val="00983DA8"/>
    <w:rsid w:val="009C160B"/>
    <w:rsid w:val="009D29D0"/>
    <w:rsid w:val="009D2ED5"/>
    <w:rsid w:val="009F1414"/>
    <w:rsid w:val="009F4B42"/>
    <w:rsid w:val="009F537C"/>
    <w:rsid w:val="00A0341B"/>
    <w:rsid w:val="00A0364C"/>
    <w:rsid w:val="00A1416B"/>
    <w:rsid w:val="00A206CC"/>
    <w:rsid w:val="00A3122A"/>
    <w:rsid w:val="00A35CB4"/>
    <w:rsid w:val="00A40487"/>
    <w:rsid w:val="00A41A9F"/>
    <w:rsid w:val="00A51402"/>
    <w:rsid w:val="00A51500"/>
    <w:rsid w:val="00A5312C"/>
    <w:rsid w:val="00A579B8"/>
    <w:rsid w:val="00A57E61"/>
    <w:rsid w:val="00A638CE"/>
    <w:rsid w:val="00A63D59"/>
    <w:rsid w:val="00A8593E"/>
    <w:rsid w:val="00A86BD5"/>
    <w:rsid w:val="00A924B3"/>
    <w:rsid w:val="00A92819"/>
    <w:rsid w:val="00A9577B"/>
    <w:rsid w:val="00A95D64"/>
    <w:rsid w:val="00A97340"/>
    <w:rsid w:val="00AA4293"/>
    <w:rsid w:val="00AB0B49"/>
    <w:rsid w:val="00AB1BC5"/>
    <w:rsid w:val="00AB75C8"/>
    <w:rsid w:val="00AC1D79"/>
    <w:rsid w:val="00AF24AB"/>
    <w:rsid w:val="00AF62DF"/>
    <w:rsid w:val="00B02653"/>
    <w:rsid w:val="00B02CA1"/>
    <w:rsid w:val="00B06561"/>
    <w:rsid w:val="00B06807"/>
    <w:rsid w:val="00B1007B"/>
    <w:rsid w:val="00B10AC2"/>
    <w:rsid w:val="00B149D3"/>
    <w:rsid w:val="00B27F7F"/>
    <w:rsid w:val="00B3060D"/>
    <w:rsid w:val="00B46AC9"/>
    <w:rsid w:val="00B4752A"/>
    <w:rsid w:val="00B60F97"/>
    <w:rsid w:val="00B67C0D"/>
    <w:rsid w:val="00B7002F"/>
    <w:rsid w:val="00BB5623"/>
    <w:rsid w:val="00BC2187"/>
    <w:rsid w:val="00BC4C16"/>
    <w:rsid w:val="00BD09A2"/>
    <w:rsid w:val="00BD6D1A"/>
    <w:rsid w:val="00BD705E"/>
    <w:rsid w:val="00BE0A88"/>
    <w:rsid w:val="00BE12A1"/>
    <w:rsid w:val="00BF7EB7"/>
    <w:rsid w:val="00C00682"/>
    <w:rsid w:val="00C01CA3"/>
    <w:rsid w:val="00C03179"/>
    <w:rsid w:val="00C13874"/>
    <w:rsid w:val="00C2460D"/>
    <w:rsid w:val="00C2726E"/>
    <w:rsid w:val="00C30259"/>
    <w:rsid w:val="00C34C35"/>
    <w:rsid w:val="00C35E51"/>
    <w:rsid w:val="00C361ED"/>
    <w:rsid w:val="00C363EA"/>
    <w:rsid w:val="00C41A8A"/>
    <w:rsid w:val="00C45FC3"/>
    <w:rsid w:val="00C52BAC"/>
    <w:rsid w:val="00C624A4"/>
    <w:rsid w:val="00C63FE8"/>
    <w:rsid w:val="00C64CFE"/>
    <w:rsid w:val="00C75351"/>
    <w:rsid w:val="00C812C9"/>
    <w:rsid w:val="00C87F29"/>
    <w:rsid w:val="00C9074D"/>
    <w:rsid w:val="00C9116B"/>
    <w:rsid w:val="00C922FF"/>
    <w:rsid w:val="00CA137E"/>
    <w:rsid w:val="00CB739B"/>
    <w:rsid w:val="00CC0822"/>
    <w:rsid w:val="00CC7EBA"/>
    <w:rsid w:val="00CD1BE7"/>
    <w:rsid w:val="00CD2E65"/>
    <w:rsid w:val="00CD4C08"/>
    <w:rsid w:val="00CD5A9C"/>
    <w:rsid w:val="00CE33AA"/>
    <w:rsid w:val="00CF6CBE"/>
    <w:rsid w:val="00D01E07"/>
    <w:rsid w:val="00D06BFB"/>
    <w:rsid w:val="00D12574"/>
    <w:rsid w:val="00D212C7"/>
    <w:rsid w:val="00D25C4E"/>
    <w:rsid w:val="00D36979"/>
    <w:rsid w:val="00D45334"/>
    <w:rsid w:val="00D45D8C"/>
    <w:rsid w:val="00D54267"/>
    <w:rsid w:val="00D54754"/>
    <w:rsid w:val="00D55DD8"/>
    <w:rsid w:val="00D619A8"/>
    <w:rsid w:val="00D67F78"/>
    <w:rsid w:val="00D772AC"/>
    <w:rsid w:val="00DA2964"/>
    <w:rsid w:val="00DA36A1"/>
    <w:rsid w:val="00DA4C28"/>
    <w:rsid w:val="00DA7F30"/>
    <w:rsid w:val="00DB26DE"/>
    <w:rsid w:val="00DB6B22"/>
    <w:rsid w:val="00DC0B6A"/>
    <w:rsid w:val="00DC248C"/>
    <w:rsid w:val="00DC26F6"/>
    <w:rsid w:val="00DC4949"/>
    <w:rsid w:val="00DD0D1B"/>
    <w:rsid w:val="00DD2FEF"/>
    <w:rsid w:val="00DD3C57"/>
    <w:rsid w:val="00DD50C1"/>
    <w:rsid w:val="00DE25A0"/>
    <w:rsid w:val="00DF01C8"/>
    <w:rsid w:val="00DF3700"/>
    <w:rsid w:val="00DF4AD7"/>
    <w:rsid w:val="00E02A28"/>
    <w:rsid w:val="00E12D3E"/>
    <w:rsid w:val="00E138A8"/>
    <w:rsid w:val="00E2265E"/>
    <w:rsid w:val="00E22F6B"/>
    <w:rsid w:val="00E25E43"/>
    <w:rsid w:val="00E26B02"/>
    <w:rsid w:val="00E3363B"/>
    <w:rsid w:val="00E44A65"/>
    <w:rsid w:val="00E51776"/>
    <w:rsid w:val="00E620BF"/>
    <w:rsid w:val="00E6441C"/>
    <w:rsid w:val="00E64BED"/>
    <w:rsid w:val="00E74018"/>
    <w:rsid w:val="00E7649F"/>
    <w:rsid w:val="00E87B3C"/>
    <w:rsid w:val="00E87BAC"/>
    <w:rsid w:val="00E90F6E"/>
    <w:rsid w:val="00E953AB"/>
    <w:rsid w:val="00EB167F"/>
    <w:rsid w:val="00EB6FD5"/>
    <w:rsid w:val="00ED3408"/>
    <w:rsid w:val="00ED7DC4"/>
    <w:rsid w:val="00EE0A78"/>
    <w:rsid w:val="00EE4A33"/>
    <w:rsid w:val="00EF0075"/>
    <w:rsid w:val="00F16FF5"/>
    <w:rsid w:val="00F23445"/>
    <w:rsid w:val="00F262AB"/>
    <w:rsid w:val="00F357ED"/>
    <w:rsid w:val="00F5010F"/>
    <w:rsid w:val="00F51510"/>
    <w:rsid w:val="00F8447F"/>
    <w:rsid w:val="00F91D13"/>
    <w:rsid w:val="00F97264"/>
    <w:rsid w:val="00FA0598"/>
    <w:rsid w:val="00FA25D0"/>
    <w:rsid w:val="00FA6CA3"/>
    <w:rsid w:val="00FC594D"/>
    <w:rsid w:val="00FD4D3E"/>
    <w:rsid w:val="00FD7C6D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59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63D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A63D59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link w:val="a5"/>
    <w:rsid w:val="00A63D5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A63D59"/>
    <w:pPr>
      <w:spacing w:after="120"/>
    </w:pPr>
    <w:rPr>
      <w:sz w:val="16"/>
      <w:szCs w:val="16"/>
    </w:rPr>
  </w:style>
  <w:style w:type="paragraph" w:styleId="3">
    <w:name w:val="Body Text 3"/>
    <w:basedOn w:val="a"/>
    <w:link w:val="30"/>
    <w:rsid w:val="00A63D59"/>
    <w:pPr>
      <w:suppressAutoHyphens w:val="0"/>
      <w:jc w:val="both"/>
    </w:pPr>
    <w:rPr>
      <w:szCs w:val="24"/>
    </w:rPr>
  </w:style>
  <w:style w:type="character" w:customStyle="1" w:styleId="30">
    <w:name w:val="Основной текст 3 Знак"/>
    <w:link w:val="3"/>
    <w:rsid w:val="00A63D59"/>
    <w:rPr>
      <w:rFonts w:ascii="Times New Roman" w:eastAsia="Times New Roman" w:hAnsi="Times New Roman" w:cs="Times New Roman"/>
      <w:sz w:val="20"/>
      <w:szCs w:val="24"/>
    </w:rPr>
  </w:style>
  <w:style w:type="paragraph" w:styleId="a7">
    <w:name w:val="Body Text Indent"/>
    <w:basedOn w:val="a"/>
    <w:link w:val="a8"/>
    <w:uiPriority w:val="99"/>
    <w:semiHidden/>
    <w:unhideWhenUsed/>
    <w:rsid w:val="00A63D59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rsid w:val="00A63D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"/>
    <w:basedOn w:val="a"/>
    <w:link w:val="aa"/>
    <w:rsid w:val="00A63D59"/>
    <w:pPr>
      <w:suppressAutoHyphens w:val="0"/>
      <w:spacing w:after="120"/>
    </w:pPr>
    <w:rPr>
      <w:sz w:val="24"/>
      <w:szCs w:val="24"/>
    </w:rPr>
  </w:style>
  <w:style w:type="character" w:customStyle="1" w:styleId="aa">
    <w:name w:val="Основной текст Знак"/>
    <w:link w:val="a9"/>
    <w:rsid w:val="00A63D59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A53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766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66E87"/>
    <w:rPr>
      <w:rFonts w:ascii="Times New Roman" w:eastAsia="Times New Roman" w:hAnsi="Times New Roman"/>
      <w:lang w:eastAsia="ar-SA"/>
    </w:rPr>
  </w:style>
  <w:style w:type="character" w:styleId="ae">
    <w:name w:val="Placeholder Text"/>
    <w:basedOn w:val="a0"/>
    <w:uiPriority w:val="99"/>
    <w:semiHidden/>
    <w:rsid w:val="0055631C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563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1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-zag">
    <w:name w:val="N-zag"/>
    <w:basedOn w:val="a"/>
    <w:rsid w:val="00ED7DC4"/>
    <w:pPr>
      <w:suppressAutoHyphens w:val="0"/>
      <w:spacing w:before="240" w:after="240"/>
      <w:jc w:val="center"/>
    </w:pPr>
    <w:rPr>
      <w:rFonts w:ascii="Pragmatica" w:hAnsi="Pragmatica"/>
      <w:b/>
      <w:noProof/>
      <w:lang w:val="en-US" w:eastAsia="en-US"/>
    </w:rPr>
  </w:style>
  <w:style w:type="paragraph" w:styleId="af1">
    <w:name w:val="List Paragraph"/>
    <w:basedOn w:val="a"/>
    <w:uiPriority w:val="34"/>
    <w:qFormat/>
    <w:rsid w:val="00D619A8"/>
    <w:pPr>
      <w:ind w:left="720"/>
      <w:contextualSpacing/>
    </w:pPr>
  </w:style>
  <w:style w:type="character" w:styleId="af2">
    <w:name w:val="Hyperlink"/>
    <w:basedOn w:val="a0"/>
    <w:uiPriority w:val="99"/>
    <w:rsid w:val="00144709"/>
    <w:rPr>
      <w:color w:val="0066CC"/>
      <w:u w:val="single"/>
    </w:rPr>
  </w:style>
  <w:style w:type="character" w:customStyle="1" w:styleId="32">
    <w:name w:val="Основной текст (3)_"/>
    <w:basedOn w:val="a0"/>
    <w:link w:val="33"/>
    <w:uiPriority w:val="99"/>
    <w:rsid w:val="00144709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f3">
    <w:name w:val="Колонтитул_"/>
    <w:basedOn w:val="a0"/>
    <w:link w:val="1"/>
    <w:uiPriority w:val="99"/>
    <w:rsid w:val="00144709"/>
    <w:rPr>
      <w:rFonts w:ascii="Tahoma" w:hAnsi="Tahoma" w:cs="Tahoma"/>
      <w:sz w:val="15"/>
      <w:szCs w:val="15"/>
      <w:shd w:val="clear" w:color="auto" w:fill="FFFFFF"/>
    </w:rPr>
  </w:style>
  <w:style w:type="character" w:customStyle="1" w:styleId="af4">
    <w:name w:val="Колонтитул"/>
    <w:basedOn w:val="af3"/>
    <w:uiPriority w:val="99"/>
    <w:rsid w:val="00144709"/>
    <w:rPr>
      <w:rFonts w:ascii="Tahoma" w:hAnsi="Tahoma" w:cs="Tahoma"/>
      <w:sz w:val="15"/>
      <w:szCs w:val="15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144709"/>
    <w:rPr>
      <w:rFonts w:ascii="Times New Roman" w:hAnsi="Times New Roman"/>
      <w:b/>
      <w:bCs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14470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TimesNewRoman">
    <w:name w:val="Колонтитул + Times New Roman"/>
    <w:aliases w:val="10 pt,Интервал 1 pt"/>
    <w:basedOn w:val="af3"/>
    <w:uiPriority w:val="99"/>
    <w:rsid w:val="00144709"/>
    <w:rPr>
      <w:rFonts w:ascii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34">
    <w:name w:val="Оглавление 3 Знак"/>
    <w:basedOn w:val="a0"/>
    <w:link w:val="35"/>
    <w:uiPriority w:val="99"/>
    <w:rsid w:val="00144709"/>
    <w:rPr>
      <w:rFonts w:ascii="Times New Roman" w:hAnsi="Times New Roman"/>
      <w:b/>
      <w:bCs/>
      <w:shd w:val="clear" w:color="auto" w:fill="FFFFFF"/>
    </w:rPr>
  </w:style>
  <w:style w:type="character" w:customStyle="1" w:styleId="36">
    <w:name w:val="Основной текст (3) + Малые прописные"/>
    <w:basedOn w:val="32"/>
    <w:uiPriority w:val="99"/>
    <w:rsid w:val="00144709"/>
    <w:rPr>
      <w:rFonts w:ascii="Times New Roman" w:hAnsi="Times New Roman"/>
      <w:smallCaps/>
      <w:sz w:val="28"/>
      <w:szCs w:val="28"/>
      <w:shd w:val="clear" w:color="auto" w:fill="FFFFFF"/>
    </w:rPr>
  </w:style>
  <w:style w:type="character" w:customStyle="1" w:styleId="37">
    <w:name w:val="Основной текст (3) + Курсив"/>
    <w:basedOn w:val="32"/>
    <w:uiPriority w:val="99"/>
    <w:rsid w:val="00144709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310">
    <w:name w:val="Основной текст (3) + Курсив1"/>
    <w:basedOn w:val="32"/>
    <w:uiPriority w:val="99"/>
    <w:rsid w:val="00144709"/>
    <w:rPr>
      <w:rFonts w:ascii="Times New Roman" w:hAnsi="Times New Roman"/>
      <w:i/>
      <w:iCs/>
      <w:sz w:val="28"/>
      <w:szCs w:val="28"/>
      <w:u w:val="single"/>
      <w:shd w:val="clear" w:color="auto" w:fill="FFFFFF"/>
    </w:rPr>
  </w:style>
  <w:style w:type="character" w:customStyle="1" w:styleId="38">
    <w:name w:val="Заголовок №3_"/>
    <w:basedOn w:val="a0"/>
    <w:link w:val="39"/>
    <w:uiPriority w:val="99"/>
    <w:rsid w:val="00144709"/>
    <w:rPr>
      <w:rFonts w:ascii="Times New Roman" w:hAnsi="Times New Roman"/>
      <w:b/>
      <w:bCs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rsid w:val="00144709"/>
    <w:rPr>
      <w:rFonts w:ascii="Times New Roman" w:hAnsi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144709"/>
    <w:rPr>
      <w:rFonts w:ascii="Times New Roman" w:hAnsi="Times New Roman"/>
      <w:shd w:val="clear" w:color="auto" w:fill="FFFFFF"/>
    </w:rPr>
  </w:style>
  <w:style w:type="character" w:customStyle="1" w:styleId="50">
    <w:name w:val="Основной текст (5) + Не полужирный"/>
    <w:basedOn w:val="5"/>
    <w:uiPriority w:val="99"/>
    <w:rsid w:val="00144709"/>
    <w:rPr>
      <w:rFonts w:ascii="Times New Roman" w:hAnsi="Times New Roman"/>
      <w:b w:val="0"/>
      <w:bCs w:val="0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144709"/>
    <w:rPr>
      <w:rFonts w:ascii="Times New Roman" w:hAnsi="Times New Roman"/>
      <w:b/>
      <w:bCs/>
      <w:shd w:val="clear" w:color="auto" w:fill="FFFFFF"/>
    </w:rPr>
  </w:style>
  <w:style w:type="character" w:customStyle="1" w:styleId="22">
    <w:name w:val="Основной текст (2)"/>
    <w:basedOn w:val="2"/>
    <w:uiPriority w:val="99"/>
    <w:rsid w:val="00144709"/>
    <w:rPr>
      <w:rFonts w:ascii="Times New Roman" w:hAnsi="Times New Roman"/>
      <w:shd w:val="clear" w:color="auto" w:fill="FFFFFF"/>
    </w:rPr>
  </w:style>
  <w:style w:type="character" w:customStyle="1" w:styleId="6">
    <w:name w:val="Основной текст (6)"/>
    <w:basedOn w:val="a0"/>
    <w:uiPriority w:val="99"/>
    <w:rsid w:val="00144709"/>
    <w:rPr>
      <w:sz w:val="15"/>
      <w:szCs w:val="15"/>
      <w:u w:val="none"/>
    </w:rPr>
  </w:style>
  <w:style w:type="character" w:customStyle="1" w:styleId="213pt">
    <w:name w:val="Основной текст (2) + 13 pt"/>
    <w:aliases w:val="Полужирный"/>
    <w:basedOn w:val="2"/>
    <w:uiPriority w:val="99"/>
    <w:rsid w:val="0014470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5">
    <w:name w:val="Подпись к таблице_"/>
    <w:basedOn w:val="a0"/>
    <w:link w:val="12"/>
    <w:uiPriority w:val="99"/>
    <w:rsid w:val="00144709"/>
    <w:rPr>
      <w:rFonts w:ascii="Times New Roman" w:hAnsi="Times New Roman"/>
      <w:b/>
      <w:bCs/>
      <w:shd w:val="clear" w:color="auto" w:fill="FFFFFF"/>
    </w:rPr>
  </w:style>
  <w:style w:type="character" w:customStyle="1" w:styleId="210">
    <w:name w:val="Основной текст (2) + Полужирный1"/>
    <w:basedOn w:val="2"/>
    <w:uiPriority w:val="99"/>
    <w:rsid w:val="00144709"/>
    <w:rPr>
      <w:rFonts w:ascii="Times New Roman" w:hAnsi="Times New Roman"/>
      <w:b/>
      <w:bCs/>
      <w:shd w:val="clear" w:color="auto" w:fill="FFFFFF"/>
    </w:rPr>
  </w:style>
  <w:style w:type="character" w:customStyle="1" w:styleId="220">
    <w:name w:val="Основной текст (2)2"/>
    <w:basedOn w:val="2"/>
    <w:uiPriority w:val="99"/>
    <w:rsid w:val="00144709"/>
    <w:rPr>
      <w:rFonts w:ascii="Times New Roman" w:hAnsi="Times New Roman"/>
      <w:shd w:val="clear" w:color="auto" w:fill="FFFFFF"/>
    </w:rPr>
  </w:style>
  <w:style w:type="character" w:customStyle="1" w:styleId="213pt1">
    <w:name w:val="Основной текст (2) + 13 pt1"/>
    <w:aliases w:val="Полужирный3"/>
    <w:basedOn w:val="2"/>
    <w:uiPriority w:val="99"/>
    <w:rsid w:val="00144709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f6">
    <w:name w:val="Подпись к таблице"/>
    <w:basedOn w:val="a0"/>
    <w:uiPriority w:val="99"/>
    <w:rsid w:val="00144709"/>
    <w:rPr>
      <w:rFonts w:ascii="Times New Roman" w:hAnsi="Times New Roman" w:cs="Times New Roman"/>
      <w:b/>
      <w:bCs/>
      <w:u w:val="none"/>
    </w:rPr>
  </w:style>
  <w:style w:type="character" w:customStyle="1" w:styleId="23">
    <w:name w:val="Заголовок №2_"/>
    <w:basedOn w:val="a0"/>
    <w:link w:val="24"/>
    <w:uiPriority w:val="99"/>
    <w:rsid w:val="00144709"/>
    <w:rPr>
      <w:rFonts w:ascii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212pt">
    <w:name w:val="Заголовок №2 + 12 pt"/>
    <w:aliases w:val="Не курсив"/>
    <w:basedOn w:val="23"/>
    <w:uiPriority w:val="99"/>
    <w:rsid w:val="00144709"/>
    <w:rPr>
      <w:rFonts w:ascii="Times New Roman" w:hAnsi="Times New Roman"/>
      <w:b/>
      <w:bCs/>
      <w:i w:val="0"/>
      <w:iCs w:val="0"/>
      <w:sz w:val="24"/>
      <w:szCs w:val="24"/>
      <w:shd w:val="clear" w:color="auto" w:fill="FFFFFF"/>
    </w:rPr>
  </w:style>
  <w:style w:type="character" w:customStyle="1" w:styleId="27pt">
    <w:name w:val="Заголовок №2 + 7 pt"/>
    <w:aliases w:val="Не полужирный,Не курсив3"/>
    <w:basedOn w:val="23"/>
    <w:uiPriority w:val="99"/>
    <w:rsid w:val="00144709"/>
    <w:rPr>
      <w:rFonts w:ascii="Times New Roman" w:hAnsi="Times New Roman"/>
      <w:b w:val="0"/>
      <w:bCs w:val="0"/>
      <w:i w:val="0"/>
      <w:iCs w:val="0"/>
      <w:noProof/>
      <w:sz w:val="14"/>
      <w:szCs w:val="14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144709"/>
    <w:rPr>
      <w:rFonts w:ascii="Times New Roman" w:hAnsi="Times New Roman"/>
      <w:i/>
      <w:iCs/>
      <w:sz w:val="28"/>
      <w:szCs w:val="28"/>
      <w:shd w:val="clear" w:color="auto" w:fill="FFFFFF"/>
    </w:rPr>
  </w:style>
  <w:style w:type="character" w:customStyle="1" w:styleId="71">
    <w:name w:val="Основной текст (7) + Не курсив"/>
    <w:basedOn w:val="7"/>
    <w:uiPriority w:val="99"/>
    <w:rsid w:val="00144709"/>
    <w:rPr>
      <w:rFonts w:ascii="Times New Roman" w:hAnsi="Times New Roman"/>
      <w:i w:val="0"/>
      <w:iCs w:val="0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rsid w:val="00144709"/>
    <w:rPr>
      <w:rFonts w:ascii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87pt">
    <w:name w:val="Основной текст (8) + 7 pt"/>
    <w:aliases w:val="Не полужирный3,Не курсив2"/>
    <w:basedOn w:val="8"/>
    <w:uiPriority w:val="99"/>
    <w:rsid w:val="00144709"/>
    <w:rPr>
      <w:rFonts w:ascii="Times New Roman" w:hAnsi="Times New Roman"/>
      <w:b w:val="0"/>
      <w:bCs w:val="0"/>
      <w:i w:val="0"/>
      <w:iCs w:val="0"/>
      <w:sz w:val="14"/>
      <w:szCs w:val="14"/>
      <w:shd w:val="clear" w:color="auto" w:fill="FFFFFF"/>
    </w:rPr>
  </w:style>
  <w:style w:type="character" w:customStyle="1" w:styleId="81">
    <w:name w:val="Основной текст (8) + Не полужирный"/>
    <w:basedOn w:val="8"/>
    <w:uiPriority w:val="99"/>
    <w:rsid w:val="00144709"/>
    <w:rPr>
      <w:rFonts w:ascii="Times New Roman" w:hAnsi="Times New Roman"/>
      <w:b w:val="0"/>
      <w:bCs w:val="0"/>
      <w:i/>
      <w:iCs/>
      <w:sz w:val="28"/>
      <w:szCs w:val="28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144709"/>
    <w:rPr>
      <w:sz w:val="13"/>
      <w:szCs w:val="13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rsid w:val="00144709"/>
    <w:rPr>
      <w:sz w:val="17"/>
      <w:szCs w:val="17"/>
      <w:shd w:val="clear" w:color="auto" w:fill="FFFFFF"/>
    </w:rPr>
  </w:style>
  <w:style w:type="character" w:customStyle="1" w:styleId="2ArialUnicodeMS">
    <w:name w:val="Основной текст (2) + Arial Unicode MS"/>
    <w:aliases w:val="6,5 pt"/>
    <w:basedOn w:val="2"/>
    <w:uiPriority w:val="99"/>
    <w:rsid w:val="00144709"/>
    <w:rPr>
      <w:rFonts w:ascii="Arial Unicode MS" w:eastAsia="Arial Unicode MS" w:hAnsi="Times New Roman" w:cs="Arial Unicode MS"/>
      <w:sz w:val="13"/>
      <w:szCs w:val="13"/>
      <w:shd w:val="clear" w:color="auto" w:fill="FFFFFF"/>
    </w:rPr>
  </w:style>
  <w:style w:type="character" w:customStyle="1" w:styleId="2ArialUnicodeMS13">
    <w:name w:val="Основной текст (2) + Arial Unicode MS13"/>
    <w:aliases w:val="7,5 pt10"/>
    <w:basedOn w:val="2"/>
    <w:uiPriority w:val="99"/>
    <w:rsid w:val="00144709"/>
    <w:rPr>
      <w:rFonts w:ascii="Arial Unicode MS" w:eastAsia="Arial Unicode MS" w:hAnsi="Times New Roman" w:cs="Arial Unicode MS"/>
      <w:sz w:val="15"/>
      <w:szCs w:val="15"/>
      <w:shd w:val="clear" w:color="auto" w:fill="FFFFFF"/>
    </w:rPr>
  </w:style>
  <w:style w:type="character" w:customStyle="1" w:styleId="2ArialUnicodeMS12">
    <w:name w:val="Основной текст (2) + Arial Unicode MS12"/>
    <w:aliases w:val="7 pt"/>
    <w:basedOn w:val="2"/>
    <w:uiPriority w:val="99"/>
    <w:rsid w:val="00144709"/>
    <w:rPr>
      <w:rFonts w:ascii="Arial Unicode MS" w:eastAsia="Arial Unicode MS" w:hAnsi="Times New Roman" w:cs="Arial Unicode MS"/>
      <w:spacing w:val="0"/>
      <w:sz w:val="14"/>
      <w:szCs w:val="14"/>
      <w:shd w:val="clear" w:color="auto" w:fill="FFFFFF"/>
    </w:rPr>
  </w:style>
  <w:style w:type="character" w:customStyle="1" w:styleId="2SakkalMajalla">
    <w:name w:val="Основной текст (2) + Sakkal Majalla"/>
    <w:aliases w:val="11,5 pt9,Интервал -1 pt"/>
    <w:basedOn w:val="2"/>
    <w:uiPriority w:val="99"/>
    <w:rsid w:val="00144709"/>
    <w:rPr>
      <w:rFonts w:ascii="Sakkal Majalla" w:hAnsi="Sakkal Majalla" w:cs="Sakkal Majalla"/>
      <w:spacing w:val="-20"/>
      <w:sz w:val="23"/>
      <w:szCs w:val="23"/>
      <w:shd w:val="clear" w:color="auto" w:fill="FFFFFF"/>
    </w:rPr>
  </w:style>
  <w:style w:type="character" w:customStyle="1" w:styleId="110">
    <w:name w:val="Основной текст (11)"/>
    <w:basedOn w:val="a0"/>
    <w:uiPriority w:val="99"/>
    <w:rsid w:val="00144709"/>
    <w:rPr>
      <w:sz w:val="16"/>
      <w:szCs w:val="16"/>
      <w:u w:val="none"/>
    </w:rPr>
  </w:style>
  <w:style w:type="character" w:customStyle="1" w:styleId="60">
    <w:name w:val="Основной текст (6)_"/>
    <w:basedOn w:val="a0"/>
    <w:link w:val="61"/>
    <w:uiPriority w:val="99"/>
    <w:rsid w:val="00144709"/>
    <w:rPr>
      <w:sz w:val="15"/>
      <w:szCs w:val="15"/>
      <w:shd w:val="clear" w:color="auto" w:fill="FFFFFF"/>
    </w:rPr>
  </w:style>
  <w:style w:type="character" w:customStyle="1" w:styleId="111">
    <w:name w:val="Основной текст (11)_"/>
    <w:basedOn w:val="a0"/>
    <w:link w:val="1110"/>
    <w:uiPriority w:val="99"/>
    <w:rsid w:val="00144709"/>
    <w:rPr>
      <w:sz w:val="16"/>
      <w:szCs w:val="16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rsid w:val="00144709"/>
    <w:rPr>
      <w:rFonts w:ascii="Times New Roman" w:hAnsi="Times New Roman"/>
      <w:b/>
      <w:bCs/>
      <w:spacing w:val="-10"/>
      <w:sz w:val="26"/>
      <w:szCs w:val="26"/>
      <w:shd w:val="clear" w:color="auto" w:fill="FFFFFF"/>
    </w:rPr>
  </w:style>
  <w:style w:type="character" w:customStyle="1" w:styleId="120">
    <w:name w:val="Заголовок №1 (2)_"/>
    <w:basedOn w:val="a0"/>
    <w:link w:val="121"/>
    <w:uiPriority w:val="99"/>
    <w:rsid w:val="00144709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122">
    <w:name w:val="Основной текст (12)_"/>
    <w:basedOn w:val="a0"/>
    <w:link w:val="123"/>
    <w:uiPriority w:val="99"/>
    <w:rsid w:val="00144709"/>
    <w:rPr>
      <w:rFonts w:ascii="Times New Roman" w:hAnsi="Times New Roman"/>
      <w:b/>
      <w:bCs/>
      <w:sz w:val="16"/>
      <w:szCs w:val="16"/>
      <w:shd w:val="clear" w:color="auto" w:fill="FFFFFF"/>
    </w:rPr>
  </w:style>
  <w:style w:type="character" w:customStyle="1" w:styleId="1212pt">
    <w:name w:val="Основной текст (12) + 12 pt"/>
    <w:aliases w:val="Не полужирный2"/>
    <w:basedOn w:val="122"/>
    <w:uiPriority w:val="99"/>
    <w:rsid w:val="00144709"/>
    <w:rPr>
      <w:rFonts w:ascii="Times New Roman" w:hAnsi="Times New Roman"/>
      <w:b w:val="0"/>
      <w:bCs w:val="0"/>
      <w:sz w:val="24"/>
      <w:szCs w:val="24"/>
      <w:shd w:val="clear" w:color="auto" w:fill="FFFFFF"/>
    </w:rPr>
  </w:style>
  <w:style w:type="character" w:customStyle="1" w:styleId="25">
    <w:name w:val="Подпись к таблице (2)_"/>
    <w:basedOn w:val="a0"/>
    <w:link w:val="211"/>
    <w:uiPriority w:val="99"/>
    <w:rsid w:val="00144709"/>
    <w:rPr>
      <w:rFonts w:ascii="Times New Roman" w:hAnsi="Times New Roman"/>
      <w:shd w:val="clear" w:color="auto" w:fill="FFFFFF"/>
    </w:rPr>
  </w:style>
  <w:style w:type="character" w:customStyle="1" w:styleId="2GillSansUltraBoldCondensed">
    <w:name w:val="Основной текст (2) + Gill Sans Ultra Bold Condensed"/>
    <w:aliases w:val="9,5 pt8"/>
    <w:basedOn w:val="2"/>
    <w:uiPriority w:val="99"/>
    <w:rsid w:val="00144709"/>
    <w:rPr>
      <w:rFonts w:ascii="Gill Sans Ultra Bold Condensed" w:hAnsi="Gill Sans Ultra Bold Condensed" w:cs="Gill Sans Ultra Bold Condensed"/>
      <w:sz w:val="19"/>
      <w:szCs w:val="19"/>
      <w:shd w:val="clear" w:color="auto" w:fill="FFFFFF"/>
    </w:rPr>
  </w:style>
  <w:style w:type="character" w:customStyle="1" w:styleId="2ArialUnicodeMS11">
    <w:name w:val="Основной текст (2) + Arial Unicode MS11"/>
    <w:aliases w:val="91,5 pt7"/>
    <w:basedOn w:val="2"/>
    <w:uiPriority w:val="99"/>
    <w:rsid w:val="00144709"/>
    <w:rPr>
      <w:rFonts w:ascii="Arial Unicode MS" w:eastAsia="Arial Unicode MS" w:hAnsi="Times New Roman" w:cs="Arial Unicode MS"/>
      <w:sz w:val="19"/>
      <w:szCs w:val="19"/>
      <w:shd w:val="clear" w:color="auto" w:fill="FFFFFF"/>
    </w:rPr>
  </w:style>
  <w:style w:type="character" w:customStyle="1" w:styleId="26">
    <w:name w:val="Подпись к таблице (2)"/>
    <w:basedOn w:val="25"/>
    <w:uiPriority w:val="99"/>
    <w:rsid w:val="00144709"/>
    <w:rPr>
      <w:rFonts w:ascii="Times New Roman" w:hAnsi="Times New Roman"/>
      <w:u w:val="single"/>
      <w:shd w:val="clear" w:color="auto" w:fill="FFFFFF"/>
    </w:rPr>
  </w:style>
  <w:style w:type="character" w:customStyle="1" w:styleId="2CalifornianFB">
    <w:name w:val="Основной текст (2) + Californian FB"/>
    <w:aliases w:val="4 pt"/>
    <w:basedOn w:val="2"/>
    <w:uiPriority w:val="99"/>
    <w:rsid w:val="00144709"/>
    <w:rPr>
      <w:rFonts w:ascii="Californian FB" w:hAnsi="Californian FB" w:cs="Californian FB"/>
      <w:sz w:val="8"/>
      <w:szCs w:val="8"/>
      <w:shd w:val="clear" w:color="auto" w:fill="FFFFFF"/>
    </w:rPr>
  </w:style>
  <w:style w:type="character" w:customStyle="1" w:styleId="3a">
    <w:name w:val="Подпись к таблице (3)_"/>
    <w:basedOn w:val="a0"/>
    <w:link w:val="3b"/>
    <w:uiPriority w:val="99"/>
    <w:rsid w:val="00144709"/>
    <w:rPr>
      <w:rFonts w:ascii="Times New Roman" w:hAnsi="Times New Roman"/>
      <w:b/>
      <w:bCs/>
      <w:sz w:val="16"/>
      <w:szCs w:val="16"/>
      <w:shd w:val="clear" w:color="auto" w:fill="FFFFFF"/>
    </w:rPr>
  </w:style>
  <w:style w:type="character" w:customStyle="1" w:styleId="312pt">
    <w:name w:val="Основной текст (3) + 12 pt"/>
    <w:aliases w:val="Полужирный2"/>
    <w:basedOn w:val="32"/>
    <w:uiPriority w:val="99"/>
    <w:rsid w:val="00144709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52">
    <w:name w:val="Основной текст (5)"/>
    <w:basedOn w:val="a0"/>
    <w:uiPriority w:val="99"/>
    <w:rsid w:val="00144709"/>
    <w:rPr>
      <w:rFonts w:ascii="Times New Roman" w:hAnsi="Times New Roman" w:cs="Times New Roman"/>
      <w:b/>
      <w:bCs/>
      <w:u w:val="none"/>
    </w:rPr>
  </w:style>
  <w:style w:type="character" w:customStyle="1" w:styleId="320">
    <w:name w:val="Заголовок №3 (2)_"/>
    <w:basedOn w:val="a0"/>
    <w:link w:val="321"/>
    <w:uiPriority w:val="99"/>
    <w:rsid w:val="00144709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rsid w:val="00144709"/>
    <w:rPr>
      <w:rFonts w:ascii="Times New Roman" w:hAnsi="Times New Roman"/>
      <w:b/>
      <w:bCs/>
      <w:i/>
      <w:iCs/>
      <w:shd w:val="clear" w:color="auto" w:fill="FFFFFF"/>
    </w:rPr>
  </w:style>
  <w:style w:type="character" w:customStyle="1" w:styleId="1412pt">
    <w:name w:val="Основной текст (14) + 12 pt"/>
    <w:aliases w:val="Не полужирный1,Не курсив1"/>
    <w:basedOn w:val="14"/>
    <w:uiPriority w:val="99"/>
    <w:rsid w:val="00144709"/>
    <w:rPr>
      <w:rFonts w:ascii="Times New Roman" w:hAnsi="Times New Roman"/>
      <w:b w:val="0"/>
      <w:bCs w:val="0"/>
      <w:i w:val="0"/>
      <w:iCs w:val="0"/>
      <w:sz w:val="24"/>
      <w:szCs w:val="24"/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rsid w:val="00144709"/>
    <w:rPr>
      <w:rFonts w:ascii="Times New Roman" w:hAnsi="Times New Roman"/>
      <w:i/>
      <w:iCs/>
      <w:shd w:val="clear" w:color="auto" w:fill="FFFFFF"/>
    </w:rPr>
  </w:style>
  <w:style w:type="character" w:customStyle="1" w:styleId="16">
    <w:name w:val="Основной текст (16)_"/>
    <w:basedOn w:val="a0"/>
    <w:link w:val="161"/>
    <w:uiPriority w:val="99"/>
    <w:rsid w:val="00144709"/>
    <w:rPr>
      <w:rFonts w:ascii="Tahoma" w:hAnsi="Tahoma" w:cs="Tahoma"/>
      <w:sz w:val="18"/>
      <w:szCs w:val="18"/>
      <w:shd w:val="clear" w:color="auto" w:fill="FFFFFF"/>
    </w:rPr>
  </w:style>
  <w:style w:type="character" w:customStyle="1" w:styleId="17">
    <w:name w:val="Основной текст (17)_"/>
    <w:basedOn w:val="a0"/>
    <w:link w:val="170"/>
    <w:uiPriority w:val="99"/>
    <w:rsid w:val="00144709"/>
    <w:rPr>
      <w:rFonts w:cs="Calibri"/>
      <w:b/>
      <w:bCs/>
      <w:sz w:val="28"/>
      <w:szCs w:val="28"/>
      <w:shd w:val="clear" w:color="auto" w:fill="FFFFFF"/>
    </w:rPr>
  </w:style>
  <w:style w:type="character" w:customStyle="1" w:styleId="18">
    <w:name w:val="Основной текст (18)_"/>
    <w:basedOn w:val="a0"/>
    <w:link w:val="180"/>
    <w:uiPriority w:val="99"/>
    <w:rsid w:val="00144709"/>
    <w:rPr>
      <w:rFonts w:cs="Calibri"/>
      <w:b/>
      <w:bCs/>
      <w:shd w:val="clear" w:color="auto" w:fill="FFFFFF"/>
    </w:rPr>
  </w:style>
  <w:style w:type="character" w:customStyle="1" w:styleId="19">
    <w:name w:val="Основной текст (19)_"/>
    <w:basedOn w:val="a0"/>
    <w:link w:val="190"/>
    <w:uiPriority w:val="99"/>
    <w:rsid w:val="00144709"/>
    <w:rPr>
      <w:rFonts w:cs="Calibri"/>
      <w:b/>
      <w:bCs/>
      <w:sz w:val="18"/>
      <w:szCs w:val="18"/>
      <w:shd w:val="clear" w:color="auto" w:fill="FFFFFF"/>
    </w:rPr>
  </w:style>
  <w:style w:type="character" w:customStyle="1" w:styleId="2ArialUnicodeMS10">
    <w:name w:val="Основной текст (2) + Arial Unicode MS10"/>
    <w:aliases w:val="8 pt"/>
    <w:basedOn w:val="2"/>
    <w:uiPriority w:val="99"/>
    <w:rsid w:val="00144709"/>
    <w:rPr>
      <w:rFonts w:ascii="Arial Unicode MS" w:eastAsia="Arial Unicode MS" w:hAnsi="Times New Roman" w:cs="Arial Unicode MS"/>
      <w:sz w:val="16"/>
      <w:szCs w:val="16"/>
      <w:shd w:val="clear" w:color="auto" w:fill="FFFFFF"/>
    </w:rPr>
  </w:style>
  <w:style w:type="character" w:customStyle="1" w:styleId="40">
    <w:name w:val="Подпись к таблице (4)_"/>
    <w:basedOn w:val="a0"/>
    <w:link w:val="42"/>
    <w:uiPriority w:val="99"/>
    <w:rsid w:val="00144709"/>
    <w:rPr>
      <w:rFonts w:cs="Calibri"/>
      <w:b/>
      <w:bCs/>
      <w:sz w:val="18"/>
      <w:szCs w:val="18"/>
      <w:shd w:val="clear" w:color="auto" w:fill="FFFFFF"/>
    </w:rPr>
  </w:style>
  <w:style w:type="character" w:customStyle="1" w:styleId="2ArialUnicodeMS9">
    <w:name w:val="Основной текст (2) + Arial Unicode MS9"/>
    <w:aliases w:val="71,5 pt6"/>
    <w:basedOn w:val="2"/>
    <w:uiPriority w:val="99"/>
    <w:rsid w:val="00144709"/>
    <w:rPr>
      <w:rFonts w:ascii="Arial Unicode MS" w:eastAsia="Arial Unicode MS" w:hAnsi="Times New Roman" w:cs="Arial Unicode MS"/>
      <w:sz w:val="15"/>
      <w:szCs w:val="15"/>
      <w:shd w:val="clear" w:color="auto" w:fill="FFFFFF"/>
    </w:rPr>
  </w:style>
  <w:style w:type="character" w:customStyle="1" w:styleId="2ArialUnicodeMS8">
    <w:name w:val="Основной текст (2) + Arial Unicode MS8"/>
    <w:aliases w:val="62,5 pt5"/>
    <w:basedOn w:val="2"/>
    <w:uiPriority w:val="99"/>
    <w:rsid w:val="00144709"/>
    <w:rPr>
      <w:rFonts w:ascii="Arial Unicode MS" w:eastAsia="Arial Unicode MS" w:hAnsi="Times New Roman" w:cs="Arial Unicode MS"/>
      <w:sz w:val="13"/>
      <w:szCs w:val="13"/>
      <w:shd w:val="clear" w:color="auto" w:fill="FFFFFF"/>
    </w:rPr>
  </w:style>
  <w:style w:type="character" w:customStyle="1" w:styleId="2ArialUnicodeMS7">
    <w:name w:val="Основной текст (2) + Arial Unicode MS7"/>
    <w:aliases w:val="7 pt2"/>
    <w:basedOn w:val="2"/>
    <w:uiPriority w:val="99"/>
    <w:rsid w:val="00144709"/>
    <w:rPr>
      <w:rFonts w:ascii="Arial Unicode MS" w:eastAsia="Arial Unicode MS" w:hAnsi="Times New Roman" w:cs="Arial Unicode MS"/>
      <w:sz w:val="14"/>
      <w:szCs w:val="14"/>
      <w:shd w:val="clear" w:color="auto" w:fill="FFFFFF"/>
    </w:rPr>
  </w:style>
  <w:style w:type="character" w:customStyle="1" w:styleId="28pt">
    <w:name w:val="Основной текст (2) + 8 pt"/>
    <w:aliases w:val="Полужирный1"/>
    <w:basedOn w:val="2"/>
    <w:uiPriority w:val="99"/>
    <w:rsid w:val="00144709"/>
    <w:rPr>
      <w:rFonts w:ascii="Times New Roman" w:hAnsi="Times New Roman"/>
      <w:b/>
      <w:bCs/>
      <w:sz w:val="16"/>
      <w:szCs w:val="16"/>
      <w:shd w:val="clear" w:color="auto" w:fill="FFFFFF"/>
    </w:rPr>
  </w:style>
  <w:style w:type="character" w:customStyle="1" w:styleId="2ArialUnicodeMS6">
    <w:name w:val="Основной текст (2) + Arial Unicode MS6"/>
    <w:aliases w:val="5,5 pt4"/>
    <w:basedOn w:val="2"/>
    <w:uiPriority w:val="99"/>
    <w:rsid w:val="00144709"/>
    <w:rPr>
      <w:rFonts w:ascii="Arial Unicode MS" w:eastAsia="Arial Unicode MS" w:hAnsi="Times New Roman" w:cs="Arial Unicode MS"/>
      <w:sz w:val="11"/>
      <w:szCs w:val="11"/>
      <w:shd w:val="clear" w:color="auto" w:fill="FFFFFF"/>
    </w:rPr>
  </w:style>
  <w:style w:type="character" w:customStyle="1" w:styleId="200">
    <w:name w:val="Основной текст (20)_"/>
    <w:basedOn w:val="a0"/>
    <w:link w:val="201"/>
    <w:uiPriority w:val="99"/>
    <w:rsid w:val="00144709"/>
    <w:rPr>
      <w:sz w:val="14"/>
      <w:szCs w:val="14"/>
      <w:shd w:val="clear" w:color="auto" w:fill="FFFFFF"/>
    </w:rPr>
  </w:style>
  <w:style w:type="character" w:customStyle="1" w:styleId="202">
    <w:name w:val="Основной текст (20)"/>
    <w:basedOn w:val="200"/>
    <w:uiPriority w:val="99"/>
    <w:rsid w:val="00144709"/>
    <w:rPr>
      <w:sz w:val="14"/>
      <w:szCs w:val="14"/>
      <w:u w:val="single"/>
      <w:shd w:val="clear" w:color="auto" w:fill="FFFFFF"/>
    </w:rPr>
  </w:style>
  <w:style w:type="character" w:customStyle="1" w:styleId="212">
    <w:name w:val="Основной текст (21)_"/>
    <w:basedOn w:val="a0"/>
    <w:link w:val="213"/>
    <w:uiPriority w:val="99"/>
    <w:rsid w:val="00144709"/>
    <w:rPr>
      <w:rFonts w:ascii="Tahoma" w:hAnsi="Tahoma" w:cs="Tahoma"/>
      <w:b/>
      <w:bCs/>
      <w:sz w:val="17"/>
      <w:szCs w:val="17"/>
      <w:shd w:val="clear" w:color="auto" w:fill="FFFFFF"/>
    </w:rPr>
  </w:style>
  <w:style w:type="character" w:customStyle="1" w:styleId="53">
    <w:name w:val="Подпись к таблице (5)_"/>
    <w:basedOn w:val="a0"/>
    <w:link w:val="510"/>
    <w:uiPriority w:val="99"/>
    <w:rsid w:val="00144709"/>
    <w:rPr>
      <w:sz w:val="11"/>
      <w:szCs w:val="11"/>
      <w:shd w:val="clear" w:color="auto" w:fill="FFFFFF"/>
    </w:rPr>
  </w:style>
  <w:style w:type="character" w:customStyle="1" w:styleId="56">
    <w:name w:val="Подпись к таблице (5) + 6"/>
    <w:aliases w:val="5 pt3"/>
    <w:basedOn w:val="53"/>
    <w:uiPriority w:val="99"/>
    <w:rsid w:val="00144709"/>
    <w:rPr>
      <w:sz w:val="13"/>
      <w:szCs w:val="13"/>
      <w:shd w:val="clear" w:color="auto" w:fill="FFFFFF"/>
    </w:rPr>
  </w:style>
  <w:style w:type="character" w:customStyle="1" w:styleId="54">
    <w:name w:val="Подпись к таблице (5)"/>
    <w:basedOn w:val="53"/>
    <w:uiPriority w:val="99"/>
    <w:rsid w:val="00144709"/>
    <w:rPr>
      <w:sz w:val="11"/>
      <w:szCs w:val="11"/>
      <w:u w:val="single"/>
      <w:shd w:val="clear" w:color="auto" w:fill="FFFFFF"/>
    </w:rPr>
  </w:style>
  <w:style w:type="character" w:customStyle="1" w:styleId="2ArialUnicodeMS5">
    <w:name w:val="Основной текст (2) + Arial Unicode MS5"/>
    <w:aliases w:val="7 pt1,Интервал 0 pt"/>
    <w:basedOn w:val="2"/>
    <w:uiPriority w:val="99"/>
    <w:rsid w:val="00144709"/>
    <w:rPr>
      <w:rFonts w:ascii="Arial Unicode MS" w:eastAsia="Arial Unicode MS" w:hAnsi="Times New Roman" w:cs="Arial Unicode MS"/>
      <w:spacing w:val="-10"/>
      <w:sz w:val="14"/>
      <w:szCs w:val="14"/>
      <w:shd w:val="clear" w:color="auto" w:fill="FFFFFF"/>
    </w:rPr>
  </w:style>
  <w:style w:type="character" w:customStyle="1" w:styleId="27pt0">
    <w:name w:val="Основной текст (2) + 7 pt"/>
    <w:basedOn w:val="2"/>
    <w:uiPriority w:val="99"/>
    <w:rsid w:val="00144709"/>
    <w:rPr>
      <w:rFonts w:ascii="Times New Roman" w:hAnsi="Times New Roman"/>
      <w:sz w:val="14"/>
      <w:szCs w:val="14"/>
      <w:shd w:val="clear" w:color="auto" w:fill="FFFFFF"/>
    </w:rPr>
  </w:style>
  <w:style w:type="character" w:customStyle="1" w:styleId="2AgencyFB">
    <w:name w:val="Основной текст (2) + Agency FB"/>
    <w:aliases w:val="10 pt1"/>
    <w:basedOn w:val="2"/>
    <w:uiPriority w:val="99"/>
    <w:rsid w:val="00144709"/>
    <w:rPr>
      <w:rFonts w:ascii="Agency FB" w:hAnsi="Agency FB" w:cs="Agency FB"/>
      <w:w w:val="100"/>
      <w:sz w:val="20"/>
      <w:szCs w:val="20"/>
      <w:shd w:val="clear" w:color="auto" w:fill="FFFFFF"/>
    </w:rPr>
  </w:style>
  <w:style w:type="character" w:customStyle="1" w:styleId="2ArialUnicodeMS4">
    <w:name w:val="Основной текст (2) + Arial Unicode MS4"/>
    <w:aliases w:val="4 pt2"/>
    <w:basedOn w:val="2"/>
    <w:uiPriority w:val="99"/>
    <w:rsid w:val="00144709"/>
    <w:rPr>
      <w:rFonts w:ascii="Arial Unicode MS" w:eastAsia="Arial Unicode MS" w:hAnsi="Times New Roman" w:cs="Arial Unicode MS"/>
      <w:sz w:val="8"/>
      <w:szCs w:val="8"/>
      <w:shd w:val="clear" w:color="auto" w:fill="FFFFFF"/>
    </w:rPr>
  </w:style>
  <w:style w:type="character" w:customStyle="1" w:styleId="2ArialUnicodeMS3">
    <w:name w:val="Основной текст (2) + Arial Unicode MS3"/>
    <w:aliases w:val="61,5 pt2"/>
    <w:basedOn w:val="2"/>
    <w:uiPriority w:val="99"/>
    <w:rsid w:val="00144709"/>
    <w:rPr>
      <w:rFonts w:ascii="Arial Unicode MS" w:eastAsia="Arial Unicode MS" w:hAnsi="Times New Roman" w:cs="Arial Unicode MS"/>
      <w:sz w:val="13"/>
      <w:szCs w:val="13"/>
      <w:shd w:val="clear" w:color="auto" w:fill="FFFFFF"/>
    </w:rPr>
  </w:style>
  <w:style w:type="character" w:customStyle="1" w:styleId="27pt1">
    <w:name w:val="Основной текст (2) + 7 pt1"/>
    <w:basedOn w:val="2"/>
    <w:uiPriority w:val="99"/>
    <w:rsid w:val="00144709"/>
    <w:rPr>
      <w:rFonts w:ascii="Times New Roman" w:hAnsi="Times New Roman"/>
      <w:sz w:val="14"/>
      <w:szCs w:val="14"/>
      <w:shd w:val="clear" w:color="auto" w:fill="FFFFFF"/>
    </w:rPr>
  </w:style>
  <w:style w:type="character" w:customStyle="1" w:styleId="2Tahoma">
    <w:name w:val="Основной текст (2) + Tahoma"/>
    <w:aliases w:val="9 pt"/>
    <w:basedOn w:val="2"/>
    <w:uiPriority w:val="99"/>
    <w:rsid w:val="00144709"/>
    <w:rPr>
      <w:rFonts w:ascii="Tahoma" w:hAnsi="Tahoma" w:cs="Tahoma"/>
      <w:sz w:val="18"/>
      <w:szCs w:val="18"/>
      <w:shd w:val="clear" w:color="auto" w:fill="FFFFFF"/>
    </w:rPr>
  </w:style>
  <w:style w:type="character" w:customStyle="1" w:styleId="160">
    <w:name w:val="Основной текст (16)"/>
    <w:basedOn w:val="a0"/>
    <w:uiPriority w:val="99"/>
    <w:rsid w:val="00144709"/>
    <w:rPr>
      <w:rFonts w:ascii="Tahoma" w:hAnsi="Tahoma" w:cs="Tahoma"/>
      <w:sz w:val="18"/>
      <w:szCs w:val="18"/>
      <w:u w:val="none"/>
    </w:rPr>
  </w:style>
  <w:style w:type="character" w:customStyle="1" w:styleId="43">
    <w:name w:val="Основной текст (4)"/>
    <w:basedOn w:val="4"/>
    <w:uiPriority w:val="99"/>
    <w:rsid w:val="00144709"/>
    <w:rPr>
      <w:rFonts w:ascii="Times New Roman" w:hAnsi="Times New Roman"/>
      <w:b/>
      <w:bCs/>
      <w:u w:val="single"/>
      <w:shd w:val="clear" w:color="auto" w:fill="FFFFFF"/>
    </w:rPr>
  </w:style>
  <w:style w:type="character" w:customStyle="1" w:styleId="62">
    <w:name w:val="Подпись к таблице (6)_"/>
    <w:basedOn w:val="a0"/>
    <w:link w:val="610"/>
    <w:uiPriority w:val="99"/>
    <w:rsid w:val="00144709"/>
    <w:rPr>
      <w:sz w:val="17"/>
      <w:szCs w:val="17"/>
      <w:shd w:val="clear" w:color="auto" w:fill="FFFFFF"/>
    </w:rPr>
  </w:style>
  <w:style w:type="character" w:customStyle="1" w:styleId="72">
    <w:name w:val="Подпись к таблице (7)_"/>
    <w:basedOn w:val="a0"/>
    <w:link w:val="710"/>
    <w:uiPriority w:val="99"/>
    <w:rsid w:val="00144709"/>
    <w:rPr>
      <w:sz w:val="16"/>
      <w:szCs w:val="16"/>
      <w:shd w:val="clear" w:color="auto" w:fill="FFFFFF"/>
    </w:rPr>
  </w:style>
  <w:style w:type="character" w:customStyle="1" w:styleId="73">
    <w:name w:val="Подпись к таблице (7)"/>
    <w:basedOn w:val="72"/>
    <w:uiPriority w:val="99"/>
    <w:rsid w:val="00144709"/>
    <w:rPr>
      <w:sz w:val="16"/>
      <w:szCs w:val="16"/>
      <w:u w:val="single"/>
      <w:shd w:val="clear" w:color="auto" w:fill="FFFFFF"/>
    </w:rPr>
  </w:style>
  <w:style w:type="character" w:customStyle="1" w:styleId="2ArialUnicodeMS2">
    <w:name w:val="Основной текст (2) + Arial Unicode MS2"/>
    <w:aliases w:val="8,5 pt1"/>
    <w:basedOn w:val="2"/>
    <w:uiPriority w:val="99"/>
    <w:rsid w:val="00144709"/>
    <w:rPr>
      <w:rFonts w:ascii="Arial Unicode MS" w:eastAsia="Arial Unicode MS" w:hAnsi="Times New Roman" w:cs="Arial Unicode MS"/>
      <w:sz w:val="17"/>
      <w:szCs w:val="17"/>
      <w:shd w:val="clear" w:color="auto" w:fill="FFFFFF"/>
    </w:rPr>
  </w:style>
  <w:style w:type="character" w:customStyle="1" w:styleId="2ArialUnicodeMS1">
    <w:name w:val="Основной текст (2) + Arial Unicode MS1"/>
    <w:aliases w:val="4 pt1,Курсив"/>
    <w:basedOn w:val="2"/>
    <w:uiPriority w:val="99"/>
    <w:rsid w:val="00144709"/>
    <w:rPr>
      <w:rFonts w:ascii="Arial Unicode MS" w:eastAsia="Arial Unicode MS" w:hAnsi="Times New Roman" w:cs="Arial Unicode MS"/>
      <w:i/>
      <w:iCs/>
      <w:spacing w:val="0"/>
      <w:sz w:val="8"/>
      <w:szCs w:val="8"/>
      <w:shd w:val="clear" w:color="auto" w:fill="FFFFFF"/>
    </w:rPr>
  </w:style>
  <w:style w:type="character" w:customStyle="1" w:styleId="63">
    <w:name w:val="Подпись к таблице (6)"/>
    <w:basedOn w:val="62"/>
    <w:uiPriority w:val="99"/>
    <w:rsid w:val="00144709"/>
    <w:rPr>
      <w:sz w:val="17"/>
      <w:szCs w:val="17"/>
      <w:u w:val="single"/>
      <w:shd w:val="clear" w:color="auto" w:fill="FFFFFF"/>
    </w:rPr>
  </w:style>
  <w:style w:type="character" w:customStyle="1" w:styleId="630">
    <w:name w:val="Подпись к таблице (6)3"/>
    <w:basedOn w:val="a0"/>
    <w:uiPriority w:val="99"/>
    <w:rsid w:val="00144709"/>
    <w:rPr>
      <w:sz w:val="17"/>
      <w:szCs w:val="17"/>
      <w:u w:val="none"/>
    </w:rPr>
  </w:style>
  <w:style w:type="character" w:customStyle="1" w:styleId="620">
    <w:name w:val="Подпись к таблице (6)2"/>
    <w:basedOn w:val="62"/>
    <w:uiPriority w:val="99"/>
    <w:rsid w:val="00144709"/>
    <w:rPr>
      <w:sz w:val="17"/>
      <w:szCs w:val="17"/>
      <w:u w:val="single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144709"/>
    <w:pPr>
      <w:widowControl w:val="0"/>
      <w:shd w:val="clear" w:color="auto" w:fill="FFFFFF"/>
      <w:suppressAutoHyphens w:val="0"/>
      <w:spacing w:line="240" w:lineRule="atLeast"/>
      <w:jc w:val="center"/>
    </w:pPr>
    <w:rPr>
      <w:rFonts w:eastAsia="Calibri"/>
      <w:sz w:val="28"/>
      <w:szCs w:val="28"/>
      <w:lang w:eastAsia="ru-RU"/>
    </w:rPr>
  </w:style>
  <w:style w:type="paragraph" w:customStyle="1" w:styleId="1">
    <w:name w:val="Колонтитул1"/>
    <w:basedOn w:val="a"/>
    <w:link w:val="af3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ascii="Tahoma" w:eastAsia="Calibri" w:hAnsi="Tahoma" w:cs="Tahoma"/>
      <w:sz w:val="15"/>
      <w:szCs w:val="15"/>
      <w:lang w:eastAsia="ru-RU"/>
    </w:rPr>
  </w:style>
  <w:style w:type="paragraph" w:customStyle="1" w:styleId="41">
    <w:name w:val="Основной текст (4)1"/>
    <w:basedOn w:val="a"/>
    <w:link w:val="4"/>
    <w:uiPriority w:val="99"/>
    <w:rsid w:val="00144709"/>
    <w:pPr>
      <w:widowControl w:val="0"/>
      <w:shd w:val="clear" w:color="auto" w:fill="FFFFFF"/>
      <w:suppressAutoHyphens w:val="0"/>
      <w:spacing w:line="432" w:lineRule="exact"/>
      <w:jc w:val="center"/>
    </w:pPr>
    <w:rPr>
      <w:rFonts w:eastAsia="Calibri"/>
      <w:b/>
      <w:bCs/>
      <w:lang w:eastAsia="ru-RU"/>
    </w:rPr>
  </w:style>
  <w:style w:type="paragraph" w:customStyle="1" w:styleId="11">
    <w:name w:val="Заголовок №1"/>
    <w:basedOn w:val="a"/>
    <w:link w:val="10"/>
    <w:uiPriority w:val="99"/>
    <w:rsid w:val="00144709"/>
    <w:pPr>
      <w:widowControl w:val="0"/>
      <w:shd w:val="clear" w:color="auto" w:fill="FFFFFF"/>
      <w:suppressAutoHyphens w:val="0"/>
      <w:spacing w:line="240" w:lineRule="atLeast"/>
      <w:jc w:val="both"/>
      <w:outlineLvl w:val="0"/>
    </w:pPr>
    <w:rPr>
      <w:rFonts w:eastAsia="Calibri"/>
      <w:b/>
      <w:bCs/>
      <w:sz w:val="26"/>
      <w:szCs w:val="26"/>
      <w:lang w:eastAsia="ru-RU"/>
    </w:rPr>
  </w:style>
  <w:style w:type="paragraph" w:styleId="35">
    <w:name w:val="toc 3"/>
    <w:basedOn w:val="a"/>
    <w:next w:val="a"/>
    <w:link w:val="34"/>
    <w:uiPriority w:val="99"/>
    <w:rsid w:val="00144709"/>
    <w:pPr>
      <w:widowControl w:val="0"/>
      <w:shd w:val="clear" w:color="auto" w:fill="FFFFFF"/>
      <w:suppressAutoHyphens w:val="0"/>
      <w:spacing w:line="437" w:lineRule="exact"/>
      <w:jc w:val="both"/>
    </w:pPr>
    <w:rPr>
      <w:rFonts w:eastAsia="Calibri"/>
      <w:b/>
      <w:bCs/>
      <w:lang w:eastAsia="ru-RU"/>
    </w:rPr>
  </w:style>
  <w:style w:type="paragraph" w:customStyle="1" w:styleId="39">
    <w:name w:val="Заголовок №3"/>
    <w:basedOn w:val="a"/>
    <w:link w:val="38"/>
    <w:uiPriority w:val="99"/>
    <w:rsid w:val="00144709"/>
    <w:pPr>
      <w:widowControl w:val="0"/>
      <w:shd w:val="clear" w:color="auto" w:fill="FFFFFF"/>
      <w:suppressAutoHyphens w:val="0"/>
      <w:spacing w:line="240" w:lineRule="atLeast"/>
      <w:ind w:hanging="940"/>
      <w:jc w:val="center"/>
      <w:outlineLvl w:val="2"/>
    </w:pPr>
    <w:rPr>
      <w:rFonts w:eastAsia="Calibri"/>
      <w:b/>
      <w:bCs/>
      <w:lang w:eastAsia="ru-RU"/>
    </w:rPr>
  </w:style>
  <w:style w:type="paragraph" w:customStyle="1" w:styleId="51">
    <w:name w:val="Основной текст (5)1"/>
    <w:basedOn w:val="a"/>
    <w:link w:val="5"/>
    <w:uiPriority w:val="99"/>
    <w:rsid w:val="00144709"/>
    <w:pPr>
      <w:widowControl w:val="0"/>
      <w:shd w:val="clear" w:color="auto" w:fill="FFFFFF"/>
      <w:suppressAutoHyphens w:val="0"/>
      <w:spacing w:line="240" w:lineRule="atLeast"/>
      <w:jc w:val="both"/>
    </w:pPr>
    <w:rPr>
      <w:rFonts w:eastAsia="Calibri"/>
      <w:b/>
      <w:bCs/>
      <w:lang w:eastAsia="ru-RU"/>
    </w:rPr>
  </w:style>
  <w:style w:type="paragraph" w:customStyle="1" w:styleId="21">
    <w:name w:val="Основной текст (2)1"/>
    <w:basedOn w:val="a"/>
    <w:link w:val="2"/>
    <w:uiPriority w:val="99"/>
    <w:rsid w:val="00144709"/>
    <w:pPr>
      <w:widowControl w:val="0"/>
      <w:shd w:val="clear" w:color="auto" w:fill="FFFFFF"/>
      <w:suppressAutoHyphens w:val="0"/>
      <w:spacing w:line="269" w:lineRule="exact"/>
      <w:ind w:hanging="740"/>
      <w:jc w:val="both"/>
    </w:pPr>
    <w:rPr>
      <w:rFonts w:eastAsia="Calibri"/>
      <w:lang w:eastAsia="ru-RU"/>
    </w:rPr>
  </w:style>
  <w:style w:type="paragraph" w:customStyle="1" w:styleId="61">
    <w:name w:val="Основной текст (6)1"/>
    <w:basedOn w:val="a"/>
    <w:link w:val="60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ascii="Calibri" w:eastAsia="Calibri" w:hAnsi="Calibri"/>
      <w:sz w:val="15"/>
      <w:szCs w:val="15"/>
      <w:lang w:eastAsia="ru-RU"/>
    </w:rPr>
  </w:style>
  <w:style w:type="paragraph" w:customStyle="1" w:styleId="12">
    <w:name w:val="Подпись к таблице1"/>
    <w:basedOn w:val="a"/>
    <w:link w:val="af5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eastAsia="Calibri"/>
      <w:b/>
      <w:bCs/>
      <w:lang w:eastAsia="ru-RU"/>
    </w:rPr>
  </w:style>
  <w:style w:type="paragraph" w:customStyle="1" w:styleId="24">
    <w:name w:val="Заголовок №2"/>
    <w:basedOn w:val="a"/>
    <w:link w:val="23"/>
    <w:uiPriority w:val="99"/>
    <w:rsid w:val="00144709"/>
    <w:pPr>
      <w:widowControl w:val="0"/>
      <w:shd w:val="clear" w:color="auto" w:fill="FFFFFF"/>
      <w:suppressAutoHyphens w:val="0"/>
      <w:spacing w:line="240" w:lineRule="atLeast"/>
      <w:ind w:hanging="740"/>
      <w:jc w:val="both"/>
      <w:outlineLvl w:val="1"/>
    </w:pPr>
    <w:rPr>
      <w:rFonts w:eastAsia="Calibri"/>
      <w:b/>
      <w:bCs/>
      <w:i/>
      <w:iCs/>
      <w:sz w:val="28"/>
      <w:szCs w:val="28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144709"/>
    <w:pPr>
      <w:widowControl w:val="0"/>
      <w:shd w:val="clear" w:color="auto" w:fill="FFFFFF"/>
      <w:suppressAutoHyphens w:val="0"/>
      <w:spacing w:line="317" w:lineRule="exact"/>
      <w:jc w:val="both"/>
    </w:pPr>
    <w:rPr>
      <w:rFonts w:eastAsia="Calibri"/>
      <w:i/>
      <w:iCs/>
      <w:sz w:val="28"/>
      <w:szCs w:val="28"/>
      <w:lang w:eastAsia="ru-RU"/>
    </w:rPr>
  </w:style>
  <w:style w:type="paragraph" w:customStyle="1" w:styleId="80">
    <w:name w:val="Основной текст (8)"/>
    <w:basedOn w:val="a"/>
    <w:link w:val="8"/>
    <w:uiPriority w:val="99"/>
    <w:rsid w:val="00144709"/>
    <w:pPr>
      <w:widowControl w:val="0"/>
      <w:shd w:val="clear" w:color="auto" w:fill="FFFFFF"/>
      <w:suppressAutoHyphens w:val="0"/>
      <w:spacing w:line="317" w:lineRule="exact"/>
      <w:jc w:val="both"/>
    </w:pPr>
    <w:rPr>
      <w:rFonts w:eastAsia="Calibri"/>
      <w:b/>
      <w:bCs/>
      <w:i/>
      <w:i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uiPriority w:val="99"/>
    <w:rsid w:val="00144709"/>
    <w:pPr>
      <w:widowControl w:val="0"/>
      <w:shd w:val="clear" w:color="auto" w:fill="FFFFFF"/>
      <w:suppressAutoHyphens w:val="0"/>
      <w:spacing w:line="168" w:lineRule="exact"/>
    </w:pPr>
    <w:rPr>
      <w:rFonts w:ascii="Calibri" w:eastAsia="Calibri" w:hAnsi="Calibri"/>
      <w:sz w:val="13"/>
      <w:szCs w:val="13"/>
      <w:lang w:eastAsia="ru-RU"/>
    </w:rPr>
  </w:style>
  <w:style w:type="paragraph" w:customStyle="1" w:styleId="101">
    <w:name w:val="Основной текст (10)"/>
    <w:basedOn w:val="a"/>
    <w:link w:val="100"/>
    <w:uiPriority w:val="99"/>
    <w:rsid w:val="00144709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Calibri" w:eastAsia="Calibri" w:hAnsi="Calibri"/>
      <w:sz w:val="17"/>
      <w:szCs w:val="17"/>
      <w:lang w:eastAsia="ru-RU"/>
    </w:rPr>
  </w:style>
  <w:style w:type="paragraph" w:customStyle="1" w:styleId="1110">
    <w:name w:val="Основной текст (11)1"/>
    <w:basedOn w:val="a"/>
    <w:link w:val="111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ascii="Calibri" w:eastAsia="Calibri" w:hAnsi="Calibri"/>
      <w:sz w:val="16"/>
      <w:szCs w:val="16"/>
      <w:lang w:eastAsia="ru-RU"/>
    </w:rPr>
  </w:style>
  <w:style w:type="paragraph" w:customStyle="1" w:styleId="130">
    <w:name w:val="Основной текст (13)"/>
    <w:basedOn w:val="a"/>
    <w:link w:val="13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eastAsia="Calibri"/>
      <w:b/>
      <w:bCs/>
      <w:spacing w:val="-10"/>
      <w:sz w:val="26"/>
      <w:szCs w:val="26"/>
      <w:lang w:eastAsia="ru-RU"/>
    </w:rPr>
  </w:style>
  <w:style w:type="paragraph" w:customStyle="1" w:styleId="121">
    <w:name w:val="Заголовок №1 (2)"/>
    <w:basedOn w:val="a"/>
    <w:link w:val="120"/>
    <w:uiPriority w:val="99"/>
    <w:rsid w:val="00144709"/>
    <w:pPr>
      <w:widowControl w:val="0"/>
      <w:shd w:val="clear" w:color="auto" w:fill="FFFFFF"/>
      <w:suppressAutoHyphens w:val="0"/>
      <w:spacing w:line="240" w:lineRule="atLeast"/>
      <w:outlineLvl w:val="0"/>
    </w:pPr>
    <w:rPr>
      <w:rFonts w:eastAsia="Calibri"/>
      <w:b/>
      <w:bCs/>
      <w:sz w:val="28"/>
      <w:szCs w:val="28"/>
      <w:lang w:eastAsia="ru-RU"/>
    </w:rPr>
  </w:style>
  <w:style w:type="paragraph" w:customStyle="1" w:styleId="123">
    <w:name w:val="Основной текст (12)"/>
    <w:basedOn w:val="a"/>
    <w:link w:val="122"/>
    <w:uiPriority w:val="99"/>
    <w:rsid w:val="00144709"/>
    <w:pPr>
      <w:widowControl w:val="0"/>
      <w:shd w:val="clear" w:color="auto" w:fill="FFFFFF"/>
      <w:suppressAutoHyphens w:val="0"/>
      <w:spacing w:line="547" w:lineRule="exact"/>
    </w:pPr>
    <w:rPr>
      <w:rFonts w:eastAsia="Calibri"/>
      <w:b/>
      <w:bCs/>
      <w:sz w:val="16"/>
      <w:szCs w:val="16"/>
      <w:lang w:eastAsia="ru-RU"/>
    </w:rPr>
  </w:style>
  <w:style w:type="paragraph" w:customStyle="1" w:styleId="211">
    <w:name w:val="Подпись к таблице (2)1"/>
    <w:basedOn w:val="a"/>
    <w:link w:val="25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eastAsia="Calibri"/>
      <w:lang w:eastAsia="ru-RU"/>
    </w:rPr>
  </w:style>
  <w:style w:type="paragraph" w:customStyle="1" w:styleId="3b">
    <w:name w:val="Подпись к таблице (3)"/>
    <w:basedOn w:val="a"/>
    <w:link w:val="3a"/>
    <w:uiPriority w:val="99"/>
    <w:rsid w:val="00144709"/>
    <w:pPr>
      <w:widowControl w:val="0"/>
      <w:shd w:val="clear" w:color="auto" w:fill="FFFFFF"/>
      <w:suppressAutoHyphens w:val="0"/>
      <w:spacing w:line="240" w:lineRule="atLeast"/>
      <w:jc w:val="right"/>
    </w:pPr>
    <w:rPr>
      <w:rFonts w:eastAsia="Calibri"/>
      <w:b/>
      <w:bCs/>
      <w:sz w:val="16"/>
      <w:szCs w:val="16"/>
      <w:lang w:eastAsia="ru-RU"/>
    </w:rPr>
  </w:style>
  <w:style w:type="paragraph" w:customStyle="1" w:styleId="321">
    <w:name w:val="Заголовок №3 (2)"/>
    <w:basedOn w:val="a"/>
    <w:link w:val="320"/>
    <w:uiPriority w:val="99"/>
    <w:rsid w:val="00144709"/>
    <w:pPr>
      <w:widowControl w:val="0"/>
      <w:shd w:val="clear" w:color="auto" w:fill="FFFFFF"/>
      <w:suppressAutoHyphens w:val="0"/>
      <w:spacing w:line="317" w:lineRule="exact"/>
      <w:jc w:val="center"/>
      <w:outlineLvl w:val="2"/>
    </w:pPr>
    <w:rPr>
      <w:rFonts w:eastAsia="Calibri"/>
      <w:b/>
      <w:bCs/>
      <w:sz w:val="28"/>
      <w:szCs w:val="28"/>
      <w:lang w:eastAsia="ru-RU"/>
    </w:rPr>
  </w:style>
  <w:style w:type="paragraph" w:customStyle="1" w:styleId="140">
    <w:name w:val="Основной текст (14)"/>
    <w:basedOn w:val="a"/>
    <w:link w:val="14"/>
    <w:uiPriority w:val="99"/>
    <w:rsid w:val="00144709"/>
    <w:pPr>
      <w:widowControl w:val="0"/>
      <w:shd w:val="clear" w:color="auto" w:fill="FFFFFF"/>
      <w:suppressAutoHyphens w:val="0"/>
      <w:spacing w:line="254" w:lineRule="exact"/>
    </w:pPr>
    <w:rPr>
      <w:rFonts w:eastAsia="Calibri"/>
      <w:b/>
      <w:bCs/>
      <w:i/>
      <w:iCs/>
      <w:lang w:eastAsia="ru-RU"/>
    </w:rPr>
  </w:style>
  <w:style w:type="paragraph" w:customStyle="1" w:styleId="150">
    <w:name w:val="Основной текст (15)"/>
    <w:basedOn w:val="a"/>
    <w:link w:val="15"/>
    <w:uiPriority w:val="99"/>
    <w:rsid w:val="00144709"/>
    <w:pPr>
      <w:widowControl w:val="0"/>
      <w:shd w:val="clear" w:color="auto" w:fill="FFFFFF"/>
      <w:suppressAutoHyphens w:val="0"/>
      <w:spacing w:line="240" w:lineRule="atLeast"/>
      <w:ind w:hanging="280"/>
      <w:jc w:val="both"/>
    </w:pPr>
    <w:rPr>
      <w:rFonts w:eastAsia="Calibri"/>
      <w:i/>
      <w:iCs/>
      <w:lang w:eastAsia="ru-RU"/>
    </w:rPr>
  </w:style>
  <w:style w:type="paragraph" w:customStyle="1" w:styleId="161">
    <w:name w:val="Основной текст (16)1"/>
    <w:basedOn w:val="a"/>
    <w:link w:val="16"/>
    <w:uiPriority w:val="99"/>
    <w:rsid w:val="00144709"/>
    <w:pPr>
      <w:widowControl w:val="0"/>
      <w:shd w:val="clear" w:color="auto" w:fill="FFFFFF"/>
      <w:suppressAutoHyphens w:val="0"/>
      <w:spacing w:line="307" w:lineRule="exact"/>
    </w:pPr>
    <w:rPr>
      <w:rFonts w:ascii="Tahoma" w:eastAsia="Calibri" w:hAnsi="Tahoma" w:cs="Tahoma"/>
      <w:sz w:val="18"/>
      <w:szCs w:val="18"/>
      <w:lang w:eastAsia="ru-RU"/>
    </w:rPr>
  </w:style>
  <w:style w:type="paragraph" w:customStyle="1" w:styleId="170">
    <w:name w:val="Основной текст (17)"/>
    <w:basedOn w:val="a"/>
    <w:link w:val="17"/>
    <w:uiPriority w:val="99"/>
    <w:rsid w:val="00144709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Calibri" w:eastAsia="Calibri" w:hAnsi="Calibri" w:cs="Calibri"/>
      <w:b/>
      <w:bCs/>
      <w:sz w:val="28"/>
      <w:szCs w:val="28"/>
      <w:lang w:eastAsia="ru-RU"/>
    </w:rPr>
  </w:style>
  <w:style w:type="paragraph" w:customStyle="1" w:styleId="180">
    <w:name w:val="Основной текст (18)"/>
    <w:basedOn w:val="a"/>
    <w:link w:val="18"/>
    <w:uiPriority w:val="99"/>
    <w:rsid w:val="00144709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Calibri" w:eastAsia="Calibri" w:hAnsi="Calibri" w:cs="Calibri"/>
      <w:b/>
      <w:bCs/>
      <w:lang w:eastAsia="ru-RU"/>
    </w:rPr>
  </w:style>
  <w:style w:type="paragraph" w:customStyle="1" w:styleId="190">
    <w:name w:val="Основной текст (19)"/>
    <w:basedOn w:val="a"/>
    <w:link w:val="19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ascii="Calibri" w:eastAsia="Calibri" w:hAnsi="Calibri" w:cs="Calibri"/>
      <w:b/>
      <w:bCs/>
      <w:sz w:val="18"/>
      <w:szCs w:val="18"/>
      <w:lang w:eastAsia="ru-RU"/>
    </w:rPr>
  </w:style>
  <w:style w:type="paragraph" w:customStyle="1" w:styleId="42">
    <w:name w:val="Подпись к таблице (4)"/>
    <w:basedOn w:val="a"/>
    <w:link w:val="40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ascii="Calibri" w:eastAsia="Calibri" w:hAnsi="Calibri" w:cs="Calibri"/>
      <w:b/>
      <w:bCs/>
      <w:sz w:val="18"/>
      <w:szCs w:val="18"/>
      <w:lang w:eastAsia="ru-RU"/>
    </w:rPr>
  </w:style>
  <w:style w:type="paragraph" w:customStyle="1" w:styleId="201">
    <w:name w:val="Основной текст (20)1"/>
    <w:basedOn w:val="a"/>
    <w:link w:val="200"/>
    <w:uiPriority w:val="99"/>
    <w:rsid w:val="00144709"/>
    <w:pPr>
      <w:widowControl w:val="0"/>
      <w:shd w:val="clear" w:color="auto" w:fill="FFFFFF"/>
      <w:suppressAutoHyphens w:val="0"/>
      <w:spacing w:line="432" w:lineRule="exact"/>
      <w:jc w:val="both"/>
    </w:pPr>
    <w:rPr>
      <w:rFonts w:ascii="Calibri" w:eastAsia="Calibri" w:hAnsi="Calibri"/>
      <w:sz w:val="14"/>
      <w:szCs w:val="14"/>
      <w:lang w:eastAsia="ru-RU"/>
    </w:rPr>
  </w:style>
  <w:style w:type="paragraph" w:customStyle="1" w:styleId="213">
    <w:name w:val="Основной текст (21)"/>
    <w:basedOn w:val="a"/>
    <w:link w:val="212"/>
    <w:uiPriority w:val="99"/>
    <w:rsid w:val="00144709"/>
    <w:pPr>
      <w:widowControl w:val="0"/>
      <w:shd w:val="clear" w:color="auto" w:fill="FFFFFF"/>
      <w:suppressAutoHyphens w:val="0"/>
      <w:spacing w:line="240" w:lineRule="atLeast"/>
      <w:jc w:val="both"/>
    </w:pPr>
    <w:rPr>
      <w:rFonts w:ascii="Tahoma" w:eastAsia="Calibri" w:hAnsi="Tahoma" w:cs="Tahoma"/>
      <w:b/>
      <w:bCs/>
      <w:sz w:val="17"/>
      <w:szCs w:val="17"/>
      <w:lang w:eastAsia="ru-RU"/>
    </w:rPr>
  </w:style>
  <w:style w:type="paragraph" w:customStyle="1" w:styleId="510">
    <w:name w:val="Подпись к таблице (5)1"/>
    <w:basedOn w:val="a"/>
    <w:link w:val="53"/>
    <w:uiPriority w:val="99"/>
    <w:rsid w:val="00144709"/>
    <w:pPr>
      <w:widowControl w:val="0"/>
      <w:shd w:val="clear" w:color="auto" w:fill="FFFFFF"/>
      <w:suppressAutoHyphens w:val="0"/>
      <w:spacing w:line="168" w:lineRule="exact"/>
      <w:jc w:val="both"/>
    </w:pPr>
    <w:rPr>
      <w:rFonts w:ascii="Calibri" w:eastAsia="Calibri" w:hAnsi="Calibri"/>
      <w:sz w:val="11"/>
      <w:szCs w:val="11"/>
      <w:lang w:eastAsia="ru-RU"/>
    </w:rPr>
  </w:style>
  <w:style w:type="paragraph" w:customStyle="1" w:styleId="610">
    <w:name w:val="Подпись к таблице (6)1"/>
    <w:basedOn w:val="a"/>
    <w:link w:val="62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ascii="Calibri" w:eastAsia="Calibri" w:hAnsi="Calibri"/>
      <w:sz w:val="17"/>
      <w:szCs w:val="17"/>
      <w:lang w:eastAsia="ru-RU"/>
    </w:rPr>
  </w:style>
  <w:style w:type="paragraph" w:customStyle="1" w:styleId="710">
    <w:name w:val="Подпись к таблице (7)1"/>
    <w:basedOn w:val="a"/>
    <w:link w:val="72"/>
    <w:uiPriority w:val="99"/>
    <w:rsid w:val="00144709"/>
    <w:pPr>
      <w:widowControl w:val="0"/>
      <w:shd w:val="clear" w:color="auto" w:fill="FFFFFF"/>
      <w:suppressAutoHyphens w:val="0"/>
      <w:spacing w:line="240" w:lineRule="atLeast"/>
    </w:pPr>
    <w:rPr>
      <w:rFonts w:ascii="Calibri" w:eastAsia="Calibri" w:hAnsi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F5A445-0E34-4282-BE9C-E4742EB15EC2}"/>
      </w:docPartPr>
      <w:docPartBody>
        <w:p w:rsidR="00111909" w:rsidRDefault="00933BD0"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BBF4576BE042828F21CDF760933D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E37F91-B4A6-4278-A82D-D0A6F7000186}"/>
      </w:docPartPr>
      <w:docPartBody>
        <w:p w:rsidR="00111909" w:rsidRDefault="00933BD0" w:rsidP="00933BD0">
          <w:pPr>
            <w:pStyle w:val="35BBF4576BE042828F21CDF760933DB5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63D222E8EE4E4FA7A3EEF1B7FF90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8DA50C-3F67-48DD-8107-E188D393F280}"/>
      </w:docPartPr>
      <w:docPartBody>
        <w:p w:rsidR="004C5C67" w:rsidRDefault="00EE2BD0" w:rsidP="00EE2BD0">
          <w:pPr>
            <w:pStyle w:val="CE63D222E8EE4E4FA7A3EEF1B7FF9042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3BD0"/>
    <w:rsid w:val="00045C8C"/>
    <w:rsid w:val="00083096"/>
    <w:rsid w:val="000D4207"/>
    <w:rsid w:val="00111909"/>
    <w:rsid w:val="00250029"/>
    <w:rsid w:val="00456080"/>
    <w:rsid w:val="004C5C67"/>
    <w:rsid w:val="00720696"/>
    <w:rsid w:val="007D4307"/>
    <w:rsid w:val="00885516"/>
    <w:rsid w:val="00927D5B"/>
    <w:rsid w:val="00933BD0"/>
    <w:rsid w:val="00953AB5"/>
    <w:rsid w:val="00A67F0D"/>
    <w:rsid w:val="00B11754"/>
    <w:rsid w:val="00B933E1"/>
    <w:rsid w:val="00C43036"/>
    <w:rsid w:val="00D10DF9"/>
    <w:rsid w:val="00D4637D"/>
    <w:rsid w:val="00D53344"/>
    <w:rsid w:val="00E700C0"/>
    <w:rsid w:val="00EE2BD0"/>
    <w:rsid w:val="00F044AB"/>
    <w:rsid w:val="00FA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E2BD0"/>
    <w:rPr>
      <w:color w:val="808080"/>
    </w:rPr>
  </w:style>
  <w:style w:type="paragraph" w:customStyle="1" w:styleId="36FFFD3FC92D48D0B954A43BD6AE9AB4">
    <w:name w:val="36FFFD3FC92D48D0B954A43BD6AE9AB4"/>
    <w:rsid w:val="00933BD0"/>
  </w:style>
  <w:style w:type="paragraph" w:customStyle="1" w:styleId="27ADFD7EA3A543CDACBA3D753108AF92">
    <w:name w:val="27ADFD7EA3A543CDACBA3D753108AF92"/>
    <w:rsid w:val="00933BD0"/>
  </w:style>
  <w:style w:type="paragraph" w:customStyle="1" w:styleId="35BBF4576BE042828F21CDF760933DB5">
    <w:name w:val="35BBF4576BE042828F21CDF760933DB5"/>
    <w:rsid w:val="00933BD0"/>
  </w:style>
  <w:style w:type="paragraph" w:customStyle="1" w:styleId="CE63D222E8EE4E4FA7A3EEF1B7FF9042">
    <w:name w:val="CE63D222E8EE4E4FA7A3EEF1B7FF9042"/>
    <w:rsid w:val="00EE2BD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3D480-3396-49F2-9A0F-7B33B9A08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5954</Words>
  <Characters>33943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39818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LukichevFV</dc:creator>
  <cp:lastModifiedBy>Павлова Елена Владимировна</cp:lastModifiedBy>
  <cp:revision>3</cp:revision>
  <cp:lastPrinted>2016-06-29T13:30:00Z</cp:lastPrinted>
  <dcterms:created xsi:type="dcterms:W3CDTF">2016-11-07T14:37:00Z</dcterms:created>
  <dcterms:modified xsi:type="dcterms:W3CDTF">2016-11-08T07:19:00Z</dcterms:modified>
</cp:coreProperties>
</file>